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673B5" w14:textId="0DEC2989" w:rsidR="00415123" w:rsidRPr="00DE3682" w:rsidRDefault="00DE3682" w:rsidP="00DE3682">
      <w:pPr>
        <w:spacing w:line="240" w:lineRule="auto"/>
        <w:jc w:val="right"/>
        <w:rPr>
          <w:rFonts w:asciiTheme="majorHAnsi" w:hAnsiTheme="majorHAnsi"/>
          <w:b/>
          <w:sz w:val="24"/>
        </w:rPr>
      </w:pPr>
      <w:r>
        <w:rPr>
          <w:rFonts w:asciiTheme="majorHAnsi" w:hAnsiTheme="majorHAnsi"/>
          <w:b/>
          <w:sz w:val="24"/>
        </w:rPr>
        <w:t>PŘÍLOHA 3</w:t>
      </w:r>
    </w:p>
    <w:p w14:paraId="7F01E36E" w14:textId="77777777" w:rsidR="001A50DA" w:rsidRDefault="001A50DA" w:rsidP="00A429B0">
      <w:pPr>
        <w:spacing w:line="240" w:lineRule="auto"/>
        <w:jc w:val="center"/>
        <w:rPr>
          <w:b/>
          <w:sz w:val="28"/>
        </w:rPr>
      </w:pPr>
    </w:p>
    <w:p w14:paraId="067EFCC2" w14:textId="77777777" w:rsidR="00415123" w:rsidRDefault="00415123" w:rsidP="00A429B0">
      <w:pPr>
        <w:spacing w:line="240" w:lineRule="auto"/>
        <w:jc w:val="center"/>
        <w:rPr>
          <w:b/>
          <w:sz w:val="28"/>
        </w:rPr>
      </w:pPr>
    </w:p>
    <w:p w14:paraId="50B35373" w14:textId="77777777" w:rsidR="00415123" w:rsidRDefault="00415123" w:rsidP="00A429B0">
      <w:pPr>
        <w:spacing w:line="240" w:lineRule="auto"/>
        <w:jc w:val="center"/>
        <w:rPr>
          <w:b/>
          <w:sz w:val="28"/>
        </w:rPr>
      </w:pPr>
    </w:p>
    <w:p w14:paraId="0A954CBB" w14:textId="77777777" w:rsidR="000E137C" w:rsidRDefault="000E137C" w:rsidP="00A429B0">
      <w:pPr>
        <w:spacing w:line="240" w:lineRule="auto"/>
        <w:jc w:val="center"/>
        <w:rPr>
          <w:b/>
          <w:sz w:val="28"/>
        </w:rPr>
      </w:pPr>
    </w:p>
    <w:p w14:paraId="1CAD4F45" w14:textId="77777777" w:rsidR="001A50DA" w:rsidRDefault="001A50DA" w:rsidP="000B67DB">
      <w:pPr>
        <w:pBdr>
          <w:top w:val="single" w:sz="4" w:space="1" w:color="auto"/>
          <w:left w:val="single" w:sz="4" w:space="4" w:color="auto"/>
          <w:bottom w:val="single" w:sz="4" w:space="1" w:color="auto"/>
          <w:right w:val="single" w:sz="4" w:space="4" w:color="auto"/>
        </w:pBdr>
        <w:shd w:val="clear" w:color="auto" w:fill="FFFF99"/>
        <w:spacing w:line="240" w:lineRule="auto"/>
        <w:jc w:val="center"/>
        <w:rPr>
          <w:rFonts w:asciiTheme="majorHAnsi" w:hAnsiTheme="majorHAnsi"/>
          <w:b/>
          <w:sz w:val="32"/>
        </w:rPr>
      </w:pPr>
    </w:p>
    <w:p w14:paraId="3FC6B96C" w14:textId="77ACD4FB" w:rsidR="00A429B0" w:rsidRPr="003E1B84" w:rsidRDefault="00321884" w:rsidP="000B67DB">
      <w:pPr>
        <w:pBdr>
          <w:top w:val="single" w:sz="4" w:space="1" w:color="auto"/>
          <w:left w:val="single" w:sz="4" w:space="4" w:color="auto"/>
          <w:bottom w:val="single" w:sz="4" w:space="1" w:color="auto"/>
          <w:right w:val="single" w:sz="4" w:space="4" w:color="auto"/>
        </w:pBdr>
        <w:shd w:val="clear" w:color="auto" w:fill="FFFF99"/>
        <w:spacing w:line="240" w:lineRule="auto"/>
        <w:jc w:val="center"/>
        <w:rPr>
          <w:rFonts w:asciiTheme="majorHAnsi" w:hAnsiTheme="majorHAnsi"/>
          <w:b/>
          <w:sz w:val="32"/>
        </w:rPr>
      </w:pPr>
      <w:r w:rsidRPr="003E1B84">
        <w:rPr>
          <w:rFonts w:asciiTheme="majorHAnsi" w:hAnsiTheme="majorHAnsi"/>
          <w:b/>
          <w:sz w:val="32"/>
        </w:rPr>
        <w:t>PROGRAM</w:t>
      </w:r>
      <w:r w:rsidR="00F37A2D" w:rsidRPr="003E1B84">
        <w:rPr>
          <w:rFonts w:asciiTheme="majorHAnsi" w:hAnsiTheme="majorHAnsi"/>
          <w:b/>
          <w:sz w:val="32"/>
        </w:rPr>
        <w:t xml:space="preserve"> KLÍČOVÝ </w:t>
      </w:r>
      <w:r w:rsidR="001631BB" w:rsidRPr="003E1B84">
        <w:rPr>
          <w:rFonts w:asciiTheme="majorHAnsi" w:hAnsiTheme="majorHAnsi"/>
          <w:b/>
          <w:sz w:val="32"/>
        </w:rPr>
        <w:t xml:space="preserve">A VĚDECKÝ </w:t>
      </w:r>
      <w:r w:rsidR="00F37A2D" w:rsidRPr="003E1B84">
        <w:rPr>
          <w:rFonts w:asciiTheme="majorHAnsi" w:hAnsiTheme="majorHAnsi"/>
          <w:b/>
          <w:sz w:val="32"/>
        </w:rPr>
        <w:t>PERSONÁL</w:t>
      </w:r>
    </w:p>
    <w:p w14:paraId="45C43648" w14:textId="77777777" w:rsidR="00E7684F" w:rsidRPr="003E1B84" w:rsidRDefault="00E7684F" w:rsidP="000B67DB">
      <w:pPr>
        <w:pBdr>
          <w:top w:val="single" w:sz="4" w:space="1" w:color="auto"/>
          <w:left w:val="single" w:sz="4" w:space="4" w:color="auto"/>
          <w:bottom w:val="single" w:sz="4" w:space="1" w:color="auto"/>
          <w:right w:val="single" w:sz="4" w:space="4" w:color="auto"/>
        </w:pBdr>
        <w:shd w:val="clear" w:color="auto" w:fill="FFFF99"/>
        <w:spacing w:line="240" w:lineRule="auto"/>
        <w:jc w:val="center"/>
        <w:rPr>
          <w:b/>
          <w:caps/>
          <w:sz w:val="28"/>
        </w:rPr>
      </w:pPr>
    </w:p>
    <w:p w14:paraId="13633E07" w14:textId="77777777" w:rsidR="000E137C" w:rsidRPr="003E1B84" w:rsidRDefault="000E137C" w:rsidP="0059550A">
      <w:pPr>
        <w:spacing w:line="240" w:lineRule="auto"/>
        <w:jc w:val="both"/>
      </w:pPr>
    </w:p>
    <w:p w14:paraId="614F4C29" w14:textId="77777777" w:rsidR="00C03348" w:rsidRPr="003E1B84" w:rsidRDefault="00C03348" w:rsidP="0059550A">
      <w:pPr>
        <w:spacing w:line="240" w:lineRule="auto"/>
        <w:jc w:val="both"/>
        <w:rPr>
          <w:b/>
          <w:u w:val="single"/>
        </w:rPr>
      </w:pPr>
    </w:p>
    <w:p w14:paraId="3A29B4E2" w14:textId="77777777" w:rsidR="004D5185" w:rsidRPr="003E1B84" w:rsidRDefault="004D5185" w:rsidP="0059550A">
      <w:pPr>
        <w:spacing w:line="240" w:lineRule="auto"/>
        <w:jc w:val="both"/>
        <w:rPr>
          <w:b/>
          <w:u w:val="single"/>
        </w:rPr>
      </w:pPr>
    </w:p>
    <w:p w14:paraId="6D0D22D5" w14:textId="77777777" w:rsidR="004D5185" w:rsidRPr="003E1B84" w:rsidRDefault="004D5185" w:rsidP="0059550A">
      <w:pPr>
        <w:spacing w:line="240" w:lineRule="auto"/>
        <w:jc w:val="both"/>
        <w:rPr>
          <w:b/>
          <w:u w:val="single"/>
        </w:rPr>
      </w:pPr>
    </w:p>
    <w:p w14:paraId="2BFE3254" w14:textId="77777777" w:rsidR="004D5185" w:rsidRPr="003E1B84" w:rsidRDefault="004D5185" w:rsidP="0059550A">
      <w:pPr>
        <w:spacing w:line="240" w:lineRule="auto"/>
        <w:jc w:val="both"/>
        <w:rPr>
          <w:b/>
          <w:u w:val="single"/>
        </w:rPr>
      </w:pPr>
    </w:p>
    <w:p w14:paraId="51DD7830" w14:textId="77777777" w:rsidR="004D5185" w:rsidRPr="003E1B84" w:rsidRDefault="004D5185" w:rsidP="0059550A">
      <w:pPr>
        <w:spacing w:line="240" w:lineRule="auto"/>
        <w:jc w:val="both"/>
        <w:rPr>
          <w:b/>
          <w:u w:val="single"/>
        </w:rPr>
      </w:pPr>
    </w:p>
    <w:p w14:paraId="3858A1B4" w14:textId="77777777" w:rsidR="004D5185" w:rsidRPr="003E1B84" w:rsidRDefault="004D5185" w:rsidP="0059550A">
      <w:pPr>
        <w:spacing w:line="240" w:lineRule="auto"/>
        <w:jc w:val="both"/>
        <w:rPr>
          <w:b/>
          <w:u w:val="single"/>
        </w:rPr>
      </w:pPr>
    </w:p>
    <w:p w14:paraId="3B404F2E" w14:textId="77777777" w:rsidR="004D5185" w:rsidRPr="003E1B84" w:rsidRDefault="004D5185" w:rsidP="0059550A">
      <w:pPr>
        <w:spacing w:line="240" w:lineRule="auto"/>
        <w:jc w:val="both"/>
        <w:rPr>
          <w:b/>
          <w:u w:val="single"/>
        </w:rPr>
      </w:pPr>
    </w:p>
    <w:p w14:paraId="2D2A7AEB" w14:textId="77777777" w:rsidR="004D5185" w:rsidRPr="003E1B84" w:rsidRDefault="004D5185" w:rsidP="0059550A">
      <w:pPr>
        <w:spacing w:line="240" w:lineRule="auto"/>
        <w:jc w:val="both"/>
        <w:rPr>
          <w:b/>
          <w:u w:val="single"/>
        </w:rPr>
      </w:pPr>
    </w:p>
    <w:p w14:paraId="51BA4FBA" w14:textId="77777777" w:rsidR="004D5185" w:rsidRPr="003E1B84" w:rsidRDefault="004D5185" w:rsidP="0059550A">
      <w:pPr>
        <w:spacing w:line="240" w:lineRule="auto"/>
        <w:jc w:val="both"/>
        <w:rPr>
          <w:b/>
          <w:u w:val="single"/>
        </w:rPr>
      </w:pPr>
    </w:p>
    <w:p w14:paraId="739181E9" w14:textId="77777777" w:rsidR="004D5185" w:rsidRPr="003E1B84" w:rsidRDefault="004D5185" w:rsidP="0059550A">
      <w:pPr>
        <w:spacing w:line="240" w:lineRule="auto"/>
        <w:jc w:val="both"/>
        <w:rPr>
          <w:b/>
          <w:u w:val="single"/>
        </w:rPr>
      </w:pPr>
    </w:p>
    <w:p w14:paraId="3031C4B3" w14:textId="77777777" w:rsidR="004D5185" w:rsidRPr="003E1B84" w:rsidRDefault="004D5185" w:rsidP="0059550A">
      <w:pPr>
        <w:spacing w:line="240" w:lineRule="auto"/>
        <w:jc w:val="both"/>
        <w:rPr>
          <w:b/>
          <w:u w:val="single"/>
        </w:rPr>
      </w:pPr>
    </w:p>
    <w:p w14:paraId="0053E704" w14:textId="77777777" w:rsidR="004D5185" w:rsidRPr="003E1B84" w:rsidRDefault="004D5185" w:rsidP="0059550A">
      <w:pPr>
        <w:spacing w:line="240" w:lineRule="auto"/>
        <w:jc w:val="both"/>
        <w:rPr>
          <w:b/>
          <w:u w:val="single"/>
        </w:rPr>
      </w:pPr>
    </w:p>
    <w:p w14:paraId="2DD22BB8" w14:textId="77777777" w:rsidR="004D5185" w:rsidRPr="003E1B84" w:rsidRDefault="004D5185" w:rsidP="0059550A">
      <w:pPr>
        <w:spacing w:line="240" w:lineRule="auto"/>
        <w:jc w:val="both"/>
        <w:rPr>
          <w:b/>
          <w:u w:val="single"/>
        </w:rPr>
      </w:pPr>
    </w:p>
    <w:p w14:paraId="72E3EC36" w14:textId="77777777" w:rsidR="004D5185" w:rsidRPr="003E1B84" w:rsidRDefault="004D5185" w:rsidP="0059550A">
      <w:pPr>
        <w:spacing w:line="240" w:lineRule="auto"/>
        <w:jc w:val="both"/>
        <w:rPr>
          <w:b/>
          <w:u w:val="single"/>
        </w:rPr>
      </w:pPr>
    </w:p>
    <w:p w14:paraId="2CE9CEF3" w14:textId="77777777" w:rsidR="004D5185" w:rsidRPr="003E1B84" w:rsidRDefault="004D5185" w:rsidP="0059550A">
      <w:pPr>
        <w:spacing w:line="240" w:lineRule="auto"/>
        <w:jc w:val="both"/>
        <w:rPr>
          <w:b/>
          <w:u w:val="single"/>
        </w:rPr>
      </w:pPr>
    </w:p>
    <w:p w14:paraId="20B51985" w14:textId="77777777" w:rsidR="004D5185" w:rsidRPr="003E1B84" w:rsidRDefault="004D5185" w:rsidP="0059550A">
      <w:pPr>
        <w:spacing w:line="240" w:lineRule="auto"/>
        <w:jc w:val="both"/>
        <w:rPr>
          <w:b/>
          <w:u w:val="single"/>
        </w:rPr>
      </w:pPr>
    </w:p>
    <w:p w14:paraId="5EA0C39A" w14:textId="77777777" w:rsidR="004D5185" w:rsidRPr="003E1B84" w:rsidRDefault="004D5185" w:rsidP="0059550A">
      <w:pPr>
        <w:spacing w:line="240" w:lineRule="auto"/>
        <w:jc w:val="both"/>
        <w:rPr>
          <w:b/>
          <w:u w:val="single"/>
        </w:rPr>
      </w:pPr>
    </w:p>
    <w:p w14:paraId="587CE54D" w14:textId="77777777" w:rsidR="00596B65" w:rsidRPr="003E1B84" w:rsidRDefault="00596B65" w:rsidP="0059550A">
      <w:pPr>
        <w:spacing w:line="240" w:lineRule="auto"/>
        <w:jc w:val="both"/>
        <w:rPr>
          <w:b/>
          <w:u w:val="single"/>
        </w:rPr>
      </w:pPr>
    </w:p>
    <w:p w14:paraId="4A75AC90" w14:textId="77777777" w:rsidR="00ED3F0E" w:rsidRPr="003E1B84" w:rsidRDefault="00ED3F0E" w:rsidP="000C3557">
      <w:bookmarkStart w:id="0" w:name="_Toc524088991"/>
    </w:p>
    <w:p w14:paraId="1F69F83E" w14:textId="77777777" w:rsidR="00F37A2D" w:rsidRPr="003E1B84" w:rsidRDefault="00F37A2D" w:rsidP="000C3557"/>
    <w:bookmarkEnd w:id="0"/>
    <w:p w14:paraId="3F651387" w14:textId="19A1E409" w:rsidR="00032117" w:rsidRPr="003E1B84" w:rsidRDefault="00032117" w:rsidP="00032117">
      <w:pPr>
        <w:spacing w:after="0" w:line="240" w:lineRule="auto"/>
        <w:jc w:val="both"/>
        <w:rPr>
          <w:rFonts w:asciiTheme="majorHAnsi" w:hAnsiTheme="majorHAnsi"/>
        </w:rPr>
      </w:pPr>
      <w:r w:rsidRPr="003E1B84">
        <w:rPr>
          <w:rFonts w:asciiTheme="majorHAnsi" w:hAnsiTheme="majorHAnsi"/>
          <w:caps/>
        </w:rPr>
        <w:lastRenderedPageBreak/>
        <w:t xml:space="preserve">Program KLÍČOVÝ </w:t>
      </w:r>
      <w:r w:rsidR="001631BB" w:rsidRPr="003E1B84">
        <w:rPr>
          <w:rFonts w:asciiTheme="majorHAnsi" w:hAnsiTheme="majorHAnsi"/>
          <w:caps/>
        </w:rPr>
        <w:t xml:space="preserve">A VĚDECKÝ </w:t>
      </w:r>
      <w:r w:rsidRPr="003E1B84">
        <w:rPr>
          <w:rFonts w:asciiTheme="majorHAnsi" w:hAnsiTheme="majorHAnsi"/>
          <w:caps/>
        </w:rPr>
        <w:t>PERSONÁL</w:t>
      </w:r>
      <w:r w:rsidRPr="003E1B84">
        <w:rPr>
          <w:rFonts w:asciiTheme="majorHAnsi" w:hAnsiTheme="majorHAnsi"/>
        </w:rPr>
        <w:t xml:space="preserve"> </w:t>
      </w:r>
      <w:r w:rsidR="00B6104C" w:rsidRPr="003E1B84">
        <w:rPr>
          <w:rFonts w:asciiTheme="majorHAnsi" w:hAnsiTheme="majorHAnsi"/>
        </w:rPr>
        <w:t xml:space="preserve">(dále jen „Program“) </w:t>
      </w:r>
      <w:r w:rsidRPr="003E1B84">
        <w:rPr>
          <w:rFonts w:asciiTheme="majorHAnsi" w:hAnsiTheme="majorHAnsi"/>
        </w:rPr>
        <w:t xml:space="preserve">je </w:t>
      </w:r>
      <w:r w:rsidRPr="003E1B84">
        <w:rPr>
          <w:rFonts w:asciiTheme="majorHAnsi" w:hAnsiTheme="majorHAnsi"/>
          <w:b/>
        </w:rPr>
        <w:t>program schválený vládou za účelem dosažení ekonomického přínosu pro ČR</w:t>
      </w:r>
      <w:r w:rsidRPr="003E1B84">
        <w:rPr>
          <w:rFonts w:asciiTheme="majorHAnsi" w:hAnsiTheme="majorHAnsi"/>
        </w:rPr>
        <w:t xml:space="preserve"> podle zákona č. 326/1999 Sb., o pobytu cizinců na území ČR.</w:t>
      </w:r>
    </w:p>
    <w:p w14:paraId="23AAF3F1" w14:textId="77777777" w:rsidR="00032117" w:rsidRPr="003E1B84" w:rsidRDefault="00032117" w:rsidP="00032117">
      <w:pPr>
        <w:spacing w:after="0" w:line="240" w:lineRule="auto"/>
        <w:jc w:val="both"/>
        <w:rPr>
          <w:rFonts w:asciiTheme="majorHAnsi" w:hAnsiTheme="majorHAnsi"/>
        </w:rPr>
      </w:pPr>
    </w:p>
    <w:p w14:paraId="705D2C7B" w14:textId="023A14A2" w:rsidR="00032117" w:rsidRPr="00BE45D0" w:rsidRDefault="00032117" w:rsidP="00032117">
      <w:pPr>
        <w:spacing w:after="0" w:line="240" w:lineRule="auto"/>
        <w:jc w:val="both"/>
        <w:rPr>
          <w:rFonts w:asciiTheme="majorHAnsi" w:hAnsiTheme="majorHAnsi"/>
        </w:rPr>
      </w:pPr>
      <w:r w:rsidRPr="00BE45D0">
        <w:rPr>
          <w:rFonts w:asciiTheme="majorHAnsi" w:hAnsiTheme="majorHAnsi"/>
        </w:rPr>
        <w:t>Cílem Programu je poskytnout podporu významným</w:t>
      </w:r>
      <w:r w:rsidR="00101466" w:rsidRPr="00BE45D0">
        <w:rPr>
          <w:rFonts w:asciiTheme="majorHAnsi" w:hAnsiTheme="majorHAnsi"/>
        </w:rPr>
        <w:t xml:space="preserve"> </w:t>
      </w:r>
      <w:r w:rsidR="00101466" w:rsidRPr="00BE45D0">
        <w:rPr>
          <w:rFonts w:asciiTheme="majorHAnsi" w:hAnsiTheme="majorHAnsi"/>
          <w:b/>
        </w:rPr>
        <w:t>českým a</w:t>
      </w:r>
      <w:r w:rsidRPr="00BE45D0">
        <w:rPr>
          <w:rFonts w:asciiTheme="majorHAnsi" w:hAnsiTheme="majorHAnsi"/>
          <w:b/>
        </w:rPr>
        <w:t xml:space="preserve"> zahraničním investorům</w:t>
      </w:r>
      <w:r w:rsidR="00175F59" w:rsidRPr="00BE45D0">
        <w:rPr>
          <w:rFonts w:asciiTheme="majorHAnsi" w:hAnsiTheme="majorHAnsi"/>
          <w:b/>
        </w:rPr>
        <w:t xml:space="preserve">, </w:t>
      </w:r>
      <w:r w:rsidR="00953516" w:rsidRPr="00BE45D0">
        <w:rPr>
          <w:rFonts w:asciiTheme="majorHAnsi" w:hAnsiTheme="majorHAnsi"/>
          <w:b/>
        </w:rPr>
        <w:t xml:space="preserve">výzkumným organizacím, </w:t>
      </w:r>
      <w:r w:rsidR="00175F59" w:rsidRPr="00BE45D0">
        <w:rPr>
          <w:rFonts w:asciiTheme="majorHAnsi" w:hAnsiTheme="majorHAnsi"/>
          <w:b/>
        </w:rPr>
        <w:t>technologickým společnostem</w:t>
      </w:r>
      <w:r w:rsidRPr="00BE45D0">
        <w:rPr>
          <w:rFonts w:asciiTheme="majorHAnsi" w:hAnsiTheme="majorHAnsi"/>
        </w:rPr>
        <w:t xml:space="preserve"> a společnostem typu </w:t>
      </w:r>
      <w:r w:rsidRPr="00BE45D0">
        <w:rPr>
          <w:rFonts w:asciiTheme="majorHAnsi" w:hAnsiTheme="majorHAnsi"/>
          <w:b/>
        </w:rPr>
        <w:t>start-up</w:t>
      </w:r>
      <w:r w:rsidRPr="00BE45D0">
        <w:rPr>
          <w:rFonts w:asciiTheme="majorHAnsi" w:hAnsiTheme="majorHAnsi"/>
        </w:rPr>
        <w:t xml:space="preserve">, které do ČR potřebují přivést </w:t>
      </w:r>
      <w:r w:rsidRPr="00BE45D0">
        <w:rPr>
          <w:rFonts w:asciiTheme="majorHAnsi" w:hAnsiTheme="majorHAnsi"/>
          <w:b/>
        </w:rPr>
        <w:t>cizince v postavení statutárních orgánů, manažery či specialisty</w:t>
      </w:r>
      <w:r w:rsidRPr="00BE45D0">
        <w:rPr>
          <w:rFonts w:asciiTheme="majorHAnsi" w:hAnsiTheme="majorHAnsi"/>
        </w:rPr>
        <w:t xml:space="preserve">. Za tímto účelem je </w:t>
      </w:r>
      <w:r w:rsidR="002A4B94" w:rsidRPr="00BE45D0">
        <w:rPr>
          <w:rFonts w:asciiTheme="majorHAnsi" w:hAnsiTheme="majorHAnsi"/>
        </w:rPr>
        <w:t>cizincům</w:t>
      </w:r>
      <w:r w:rsidRPr="00BE45D0">
        <w:rPr>
          <w:rFonts w:asciiTheme="majorHAnsi" w:hAnsiTheme="majorHAnsi"/>
        </w:rPr>
        <w:t>, kteří splní stanovená kritéria</w:t>
      </w:r>
    </w:p>
    <w:p w14:paraId="418052E9" w14:textId="77777777" w:rsidR="00032117" w:rsidRPr="00BE45D0" w:rsidRDefault="00032117" w:rsidP="00E07EFE">
      <w:pPr>
        <w:pStyle w:val="Odstavecseseznamem"/>
        <w:numPr>
          <w:ilvl w:val="0"/>
          <w:numId w:val="19"/>
        </w:numPr>
        <w:spacing w:after="0" w:line="240" w:lineRule="auto"/>
        <w:jc w:val="both"/>
        <w:rPr>
          <w:rFonts w:asciiTheme="majorHAnsi" w:hAnsiTheme="majorHAnsi"/>
        </w:rPr>
      </w:pPr>
      <w:r w:rsidRPr="00BE45D0">
        <w:rPr>
          <w:rFonts w:asciiTheme="majorHAnsi" w:hAnsiTheme="majorHAnsi"/>
          <w:b/>
        </w:rPr>
        <w:t>garantována možnost podání žádosti o pobytové oprávnění</w:t>
      </w:r>
      <w:r w:rsidRPr="00BE45D0">
        <w:rPr>
          <w:rFonts w:asciiTheme="majorHAnsi" w:hAnsiTheme="majorHAnsi"/>
        </w:rPr>
        <w:t xml:space="preserve"> na zastupitelském úřadu ČR </w:t>
      </w:r>
      <w:r w:rsidRPr="00BE45D0">
        <w:rPr>
          <w:rFonts w:asciiTheme="majorHAnsi" w:hAnsiTheme="majorHAnsi"/>
        </w:rPr>
        <w:br/>
        <w:t xml:space="preserve">v zahraničí, a to i s jejich </w:t>
      </w:r>
      <w:r w:rsidRPr="00BE45D0">
        <w:rPr>
          <w:rFonts w:asciiTheme="majorHAnsi" w:hAnsiTheme="majorHAnsi"/>
          <w:b/>
        </w:rPr>
        <w:t>nejbližšími rodinnými příslušníky</w:t>
      </w:r>
      <w:r w:rsidRPr="00BE45D0">
        <w:rPr>
          <w:rFonts w:asciiTheme="majorHAnsi" w:hAnsiTheme="majorHAnsi"/>
        </w:rPr>
        <w:t xml:space="preserve">, </w:t>
      </w:r>
    </w:p>
    <w:p w14:paraId="72F98198" w14:textId="42DF711D" w:rsidR="00032117" w:rsidRPr="003E1B84" w:rsidRDefault="00032117" w:rsidP="00E07EFE">
      <w:pPr>
        <w:pStyle w:val="Odstavecseseznamem"/>
        <w:numPr>
          <w:ilvl w:val="0"/>
          <w:numId w:val="19"/>
        </w:numPr>
        <w:spacing w:after="0" w:line="240" w:lineRule="auto"/>
        <w:jc w:val="both"/>
        <w:rPr>
          <w:rFonts w:asciiTheme="majorHAnsi" w:hAnsiTheme="majorHAnsi"/>
        </w:rPr>
      </w:pPr>
      <w:r w:rsidRPr="00BE45D0">
        <w:rPr>
          <w:rFonts w:asciiTheme="majorHAnsi" w:hAnsiTheme="majorHAnsi"/>
        </w:rPr>
        <w:t xml:space="preserve">poskytnuta možnost </w:t>
      </w:r>
      <w:r w:rsidRPr="00BE45D0">
        <w:rPr>
          <w:rFonts w:asciiTheme="majorHAnsi" w:hAnsiTheme="majorHAnsi"/>
          <w:b/>
        </w:rPr>
        <w:t xml:space="preserve">zjednodušit administrativu </w:t>
      </w:r>
      <w:r w:rsidRPr="00BE45D0">
        <w:rPr>
          <w:rFonts w:asciiTheme="majorHAnsi" w:hAnsiTheme="majorHAnsi"/>
        </w:rPr>
        <w:t>spojenou s podáním</w:t>
      </w:r>
      <w:r w:rsidRPr="003E1B84">
        <w:rPr>
          <w:rFonts w:asciiTheme="majorHAnsi" w:hAnsiTheme="majorHAnsi"/>
        </w:rPr>
        <w:t xml:space="preserve"> žádosti o pobytové oprávnění,</w:t>
      </w:r>
    </w:p>
    <w:p w14:paraId="68ED92F6" w14:textId="77777777" w:rsidR="00032117" w:rsidRPr="003E1B84" w:rsidRDefault="002A4B94" w:rsidP="00E07EFE">
      <w:pPr>
        <w:pStyle w:val="Odstavecseseznamem"/>
        <w:numPr>
          <w:ilvl w:val="0"/>
          <w:numId w:val="19"/>
        </w:numPr>
        <w:spacing w:after="0" w:line="240" w:lineRule="auto"/>
        <w:jc w:val="both"/>
        <w:rPr>
          <w:rFonts w:asciiTheme="majorHAnsi" w:hAnsiTheme="majorHAnsi"/>
        </w:rPr>
      </w:pPr>
      <w:r w:rsidRPr="003E1B84">
        <w:rPr>
          <w:rFonts w:asciiTheme="majorHAnsi" w:hAnsiTheme="majorHAnsi"/>
        </w:rPr>
        <w:t>zajištěno</w:t>
      </w:r>
      <w:r w:rsidRPr="003E1B84">
        <w:rPr>
          <w:rFonts w:asciiTheme="majorHAnsi" w:hAnsiTheme="majorHAnsi"/>
          <w:b/>
        </w:rPr>
        <w:t xml:space="preserve"> vyřízení </w:t>
      </w:r>
      <w:r w:rsidR="00032117" w:rsidRPr="003E1B84">
        <w:rPr>
          <w:rFonts w:asciiTheme="majorHAnsi" w:hAnsiTheme="majorHAnsi"/>
          <w:b/>
        </w:rPr>
        <w:t>žádost</w:t>
      </w:r>
      <w:r w:rsidRPr="003E1B84">
        <w:rPr>
          <w:rFonts w:asciiTheme="majorHAnsi" w:hAnsiTheme="majorHAnsi"/>
          <w:b/>
        </w:rPr>
        <w:t>i</w:t>
      </w:r>
      <w:r w:rsidR="00032117" w:rsidRPr="003E1B84">
        <w:rPr>
          <w:rFonts w:asciiTheme="majorHAnsi" w:hAnsiTheme="majorHAnsi"/>
          <w:b/>
        </w:rPr>
        <w:t xml:space="preserve"> o pobytové oprávnění do 30 dnů </w:t>
      </w:r>
      <w:r w:rsidR="00032117" w:rsidRPr="003E1B84">
        <w:rPr>
          <w:rFonts w:asciiTheme="majorHAnsi" w:hAnsiTheme="majorHAnsi"/>
        </w:rPr>
        <w:t>od</w:t>
      </w:r>
      <w:r w:rsidRPr="003E1B84">
        <w:rPr>
          <w:rFonts w:asciiTheme="majorHAnsi" w:hAnsiTheme="majorHAnsi"/>
        </w:rPr>
        <w:t xml:space="preserve"> jejího </w:t>
      </w:r>
      <w:r w:rsidR="00032117" w:rsidRPr="003E1B84">
        <w:rPr>
          <w:rFonts w:asciiTheme="majorHAnsi" w:hAnsiTheme="majorHAnsi"/>
        </w:rPr>
        <w:t>podání.</w:t>
      </w:r>
    </w:p>
    <w:p w14:paraId="7D2BD330" w14:textId="77777777" w:rsidR="00032117" w:rsidRPr="003E1B84" w:rsidRDefault="00923018" w:rsidP="00032117">
      <w:pPr>
        <w:pStyle w:val="Nadpis1"/>
      </w:pPr>
      <w:r w:rsidRPr="003E1B84">
        <w:t>Právní rámec</w:t>
      </w:r>
    </w:p>
    <w:p w14:paraId="1551C0E4" w14:textId="77777777" w:rsidR="00032117" w:rsidRPr="003E1B84" w:rsidRDefault="00032117" w:rsidP="00032117">
      <w:pPr>
        <w:spacing w:after="0" w:line="240" w:lineRule="auto"/>
        <w:jc w:val="both"/>
        <w:rPr>
          <w:rFonts w:asciiTheme="majorHAnsi" w:hAnsiTheme="majorHAnsi"/>
        </w:rPr>
      </w:pPr>
    </w:p>
    <w:p w14:paraId="7C61A665" w14:textId="7E270C25" w:rsidR="00032117" w:rsidRPr="003E1B84" w:rsidRDefault="00032117" w:rsidP="00032117">
      <w:pPr>
        <w:spacing w:after="0" w:line="240" w:lineRule="auto"/>
        <w:jc w:val="both"/>
        <w:rPr>
          <w:rFonts w:asciiTheme="majorHAnsi" w:hAnsiTheme="majorHAnsi"/>
        </w:rPr>
      </w:pPr>
      <w:r w:rsidRPr="003E1B84">
        <w:rPr>
          <w:rFonts w:asciiTheme="majorHAnsi" w:hAnsiTheme="majorHAnsi"/>
        </w:rPr>
        <w:t>Program je realizován na základě usnesení vlády</w:t>
      </w:r>
      <w:r w:rsidR="009C1491">
        <w:rPr>
          <w:rFonts w:asciiTheme="majorHAnsi" w:hAnsiTheme="majorHAnsi"/>
        </w:rPr>
        <w:t xml:space="preserve"> </w:t>
      </w:r>
      <w:r w:rsidR="009C1491" w:rsidRPr="009C1491">
        <w:rPr>
          <w:rFonts w:asciiTheme="majorHAnsi" w:hAnsiTheme="majorHAnsi"/>
          <w:color w:val="FF0000"/>
        </w:rPr>
        <w:t>č. …</w:t>
      </w:r>
    </w:p>
    <w:p w14:paraId="49395A0A" w14:textId="77777777" w:rsidR="00032117" w:rsidRPr="003E1B84" w:rsidRDefault="00032117" w:rsidP="00032117">
      <w:pPr>
        <w:spacing w:after="0" w:line="240" w:lineRule="auto"/>
        <w:jc w:val="both"/>
        <w:rPr>
          <w:rFonts w:asciiTheme="majorHAnsi" w:hAnsiTheme="majorHAnsi"/>
        </w:rPr>
      </w:pPr>
    </w:p>
    <w:p w14:paraId="38401A75" w14:textId="273FB614" w:rsidR="00032117" w:rsidRPr="003E1B84" w:rsidRDefault="00032117" w:rsidP="00032117">
      <w:pPr>
        <w:spacing w:after="0" w:line="240" w:lineRule="auto"/>
        <w:jc w:val="both"/>
        <w:rPr>
          <w:rFonts w:asciiTheme="majorHAnsi" w:hAnsiTheme="majorHAnsi"/>
        </w:rPr>
      </w:pPr>
      <w:r w:rsidRPr="003E1B84">
        <w:rPr>
          <w:rFonts w:asciiTheme="majorHAnsi" w:hAnsiTheme="majorHAnsi"/>
        </w:rPr>
        <w:t>Realizace Programu probíhá v kapacitním a teritoriálním rozsahu stanoveném nařízením vlády</w:t>
      </w:r>
      <w:r w:rsidR="00A966E7" w:rsidRPr="003E1B84">
        <w:rPr>
          <w:rFonts w:asciiTheme="majorHAnsi" w:hAnsiTheme="majorHAnsi"/>
        </w:rPr>
        <w:t xml:space="preserve"> </w:t>
      </w:r>
      <w:r w:rsidR="00A966E7" w:rsidRPr="009C1491">
        <w:rPr>
          <w:rFonts w:asciiTheme="majorHAnsi" w:hAnsiTheme="majorHAnsi"/>
          <w:color w:val="FF0000"/>
        </w:rPr>
        <w:t>č. …,</w:t>
      </w:r>
      <w:r w:rsidR="00A966E7" w:rsidRPr="003E1B84">
        <w:rPr>
          <w:rFonts w:ascii="Arial" w:eastAsia="Calibri" w:hAnsi="Arial" w:cs="Times New Roman"/>
        </w:rPr>
        <w:t xml:space="preserve"> </w:t>
      </w:r>
      <w:r w:rsidR="00344114">
        <w:rPr>
          <w:rFonts w:asciiTheme="majorHAnsi" w:hAnsiTheme="majorHAnsi"/>
        </w:rPr>
        <w:t>kterým se stanoví maximální poč</w:t>
      </w:r>
      <w:r w:rsidR="00A966E7" w:rsidRPr="003E1B84">
        <w:rPr>
          <w:rFonts w:asciiTheme="majorHAnsi" w:hAnsiTheme="majorHAnsi"/>
        </w:rPr>
        <w:t>t</w:t>
      </w:r>
      <w:r w:rsidR="00344114">
        <w:rPr>
          <w:rFonts w:asciiTheme="majorHAnsi" w:hAnsiTheme="majorHAnsi"/>
        </w:rPr>
        <w:t>y</w:t>
      </w:r>
      <w:r w:rsidR="00A966E7" w:rsidRPr="003E1B84">
        <w:rPr>
          <w:rFonts w:asciiTheme="majorHAnsi" w:hAnsiTheme="majorHAnsi"/>
        </w:rPr>
        <w:t xml:space="preserve"> žádostí o vízum k pobytu nad 90 dnů za účelem podnikání, žádostí o povolení k dlouhodobému pobytu za účelem investování a žádostí o zaměstnaneckou kartu, které lze v daném roce podat na zastupitelském úřadu.</w:t>
      </w:r>
      <w:r w:rsidRPr="003E1B84">
        <w:rPr>
          <w:rFonts w:asciiTheme="majorHAnsi" w:hAnsiTheme="majorHAnsi"/>
          <w:b/>
        </w:rPr>
        <w:t xml:space="preserve"> </w:t>
      </w:r>
      <w:r w:rsidRPr="003E1B84">
        <w:rPr>
          <w:rFonts w:asciiTheme="majorHAnsi" w:hAnsiTheme="majorHAnsi"/>
        </w:rPr>
        <w:t xml:space="preserve"> </w:t>
      </w:r>
    </w:p>
    <w:p w14:paraId="0E43D8C4" w14:textId="77777777" w:rsidR="00032117" w:rsidRPr="003E1B84" w:rsidRDefault="00032117" w:rsidP="00032117">
      <w:pPr>
        <w:spacing w:after="0" w:line="240" w:lineRule="auto"/>
        <w:jc w:val="both"/>
        <w:rPr>
          <w:rFonts w:asciiTheme="majorHAnsi" w:hAnsiTheme="majorHAnsi"/>
        </w:rPr>
      </w:pPr>
    </w:p>
    <w:p w14:paraId="5BDF9E02" w14:textId="724CE401" w:rsidR="00032117" w:rsidRPr="003E1B84" w:rsidRDefault="00032117" w:rsidP="00032117">
      <w:pPr>
        <w:spacing w:after="0" w:line="240" w:lineRule="auto"/>
        <w:jc w:val="both"/>
        <w:rPr>
          <w:rFonts w:asciiTheme="majorHAnsi" w:hAnsiTheme="majorHAnsi"/>
        </w:rPr>
      </w:pPr>
      <w:r w:rsidRPr="003E1B84">
        <w:rPr>
          <w:rFonts w:asciiTheme="majorHAnsi" w:hAnsiTheme="majorHAnsi"/>
        </w:rPr>
        <w:t xml:space="preserve">Program je realizován </w:t>
      </w:r>
      <w:proofErr w:type="gramStart"/>
      <w:r w:rsidR="009C1491" w:rsidRPr="009C1491">
        <w:rPr>
          <w:rFonts w:asciiTheme="majorHAnsi" w:hAnsiTheme="majorHAnsi"/>
        </w:rPr>
        <w:t xml:space="preserve">od </w:t>
      </w:r>
      <w:r w:rsidR="009C1491" w:rsidRPr="009C1491">
        <w:rPr>
          <w:rFonts w:asciiTheme="majorHAnsi" w:hAnsiTheme="majorHAnsi"/>
          <w:color w:val="FF0000"/>
        </w:rPr>
        <w:t>x</w:t>
      </w:r>
      <w:r w:rsidRPr="009C1491">
        <w:rPr>
          <w:rFonts w:asciiTheme="majorHAnsi" w:hAnsiTheme="majorHAnsi"/>
          <w:color w:val="FF0000"/>
        </w:rPr>
        <w:t>.</w:t>
      </w:r>
      <w:r w:rsidR="009C1491" w:rsidRPr="009C1491">
        <w:rPr>
          <w:rFonts w:asciiTheme="majorHAnsi" w:hAnsiTheme="majorHAnsi"/>
          <w:color w:val="FF0000"/>
        </w:rPr>
        <w:t>x</w:t>
      </w:r>
      <w:r w:rsidRPr="009C1491">
        <w:rPr>
          <w:rFonts w:asciiTheme="majorHAnsi" w:hAnsiTheme="majorHAnsi"/>
          <w:color w:val="FF0000"/>
        </w:rPr>
        <w:t>.2019</w:t>
      </w:r>
      <w:proofErr w:type="gramEnd"/>
      <w:r w:rsidR="009C1491" w:rsidRPr="009C1491">
        <w:rPr>
          <w:rFonts w:asciiTheme="majorHAnsi" w:hAnsiTheme="majorHAnsi"/>
          <w:color w:val="FF0000"/>
        </w:rPr>
        <w:t>.</w:t>
      </w:r>
    </w:p>
    <w:p w14:paraId="2CBDA585" w14:textId="77777777" w:rsidR="00070A73" w:rsidRPr="003E1B84" w:rsidRDefault="00070A73" w:rsidP="00032117">
      <w:pPr>
        <w:spacing w:after="0" w:line="240" w:lineRule="auto"/>
        <w:jc w:val="both"/>
        <w:rPr>
          <w:rFonts w:asciiTheme="majorHAnsi" w:hAnsiTheme="majorHAnsi"/>
        </w:rPr>
      </w:pPr>
    </w:p>
    <w:p w14:paraId="02839D49" w14:textId="77777777" w:rsidR="009D7551" w:rsidRPr="003E1B84" w:rsidRDefault="009D7551" w:rsidP="009D7551">
      <w:pPr>
        <w:overflowPunct w:val="0"/>
        <w:autoSpaceDE w:val="0"/>
        <w:autoSpaceDN w:val="0"/>
        <w:adjustRightInd w:val="0"/>
        <w:spacing w:after="0" w:line="240" w:lineRule="auto"/>
        <w:jc w:val="both"/>
        <w:rPr>
          <w:rFonts w:asciiTheme="majorHAnsi" w:hAnsiTheme="majorHAnsi"/>
        </w:rPr>
      </w:pPr>
      <w:r w:rsidRPr="003E1B84">
        <w:rPr>
          <w:rFonts w:asciiTheme="majorHAnsi" w:hAnsiTheme="majorHAnsi"/>
        </w:rPr>
        <w:t xml:space="preserve">Na účast v Programu </w:t>
      </w:r>
      <w:r w:rsidRPr="003E1B84">
        <w:rPr>
          <w:rFonts w:asciiTheme="majorHAnsi" w:hAnsiTheme="majorHAnsi"/>
          <w:b/>
        </w:rPr>
        <w:t>není právní nárok</w:t>
      </w:r>
      <w:r w:rsidRPr="003E1B84">
        <w:rPr>
          <w:rFonts w:asciiTheme="majorHAnsi" w:hAnsiTheme="majorHAnsi"/>
        </w:rPr>
        <w:t>.</w:t>
      </w:r>
    </w:p>
    <w:p w14:paraId="0E35B551" w14:textId="77777777" w:rsidR="004554F9" w:rsidRPr="003E1B84" w:rsidRDefault="004554F9" w:rsidP="009D7551">
      <w:pPr>
        <w:overflowPunct w:val="0"/>
        <w:autoSpaceDE w:val="0"/>
        <w:autoSpaceDN w:val="0"/>
        <w:adjustRightInd w:val="0"/>
        <w:spacing w:after="0" w:line="240" w:lineRule="auto"/>
        <w:jc w:val="both"/>
        <w:rPr>
          <w:rFonts w:asciiTheme="majorHAnsi" w:hAnsiTheme="majorHAnsi"/>
        </w:rPr>
      </w:pPr>
    </w:p>
    <w:p w14:paraId="3D7995F5" w14:textId="0CDF26FC" w:rsidR="004554F9" w:rsidRPr="00BE45D0" w:rsidRDefault="004554F9" w:rsidP="009D7551">
      <w:pPr>
        <w:overflowPunct w:val="0"/>
        <w:autoSpaceDE w:val="0"/>
        <w:autoSpaceDN w:val="0"/>
        <w:adjustRightInd w:val="0"/>
        <w:spacing w:after="0" w:line="240" w:lineRule="auto"/>
        <w:jc w:val="both"/>
        <w:rPr>
          <w:rFonts w:asciiTheme="majorHAnsi" w:hAnsiTheme="majorHAnsi"/>
        </w:rPr>
      </w:pPr>
      <w:r w:rsidRPr="003E1B84">
        <w:rPr>
          <w:rFonts w:asciiTheme="majorHAnsi" w:hAnsiTheme="majorHAnsi"/>
        </w:rPr>
        <w:t xml:space="preserve">Držitel zaměstnanecké karty, který na území přicestoval na základě Programu, je oprávněn </w:t>
      </w:r>
      <w:r w:rsidRPr="003E1B84">
        <w:rPr>
          <w:rFonts w:asciiTheme="majorHAnsi" w:hAnsiTheme="majorHAnsi"/>
          <w:b/>
        </w:rPr>
        <w:t xml:space="preserve">změnit </w:t>
      </w:r>
      <w:r w:rsidRPr="00BE45D0">
        <w:rPr>
          <w:rFonts w:asciiTheme="majorHAnsi" w:hAnsiTheme="majorHAnsi"/>
          <w:b/>
        </w:rPr>
        <w:t>zaměstnavatele před uplynutím doby, na kterou byla tato zaměstnanecká karta vydána</w:t>
      </w:r>
      <w:r w:rsidRPr="00BE45D0">
        <w:rPr>
          <w:rFonts w:asciiTheme="majorHAnsi" w:hAnsiTheme="majorHAnsi"/>
        </w:rPr>
        <w:t>.</w:t>
      </w:r>
    </w:p>
    <w:p w14:paraId="67E74638" w14:textId="77777777" w:rsidR="0031370E" w:rsidRPr="00BE45D0" w:rsidRDefault="0031370E" w:rsidP="009D7551">
      <w:pPr>
        <w:overflowPunct w:val="0"/>
        <w:autoSpaceDE w:val="0"/>
        <w:autoSpaceDN w:val="0"/>
        <w:adjustRightInd w:val="0"/>
        <w:spacing w:after="0" w:line="240" w:lineRule="auto"/>
        <w:jc w:val="both"/>
        <w:rPr>
          <w:rFonts w:asciiTheme="majorHAnsi" w:hAnsiTheme="majorHAnsi"/>
        </w:rPr>
      </w:pPr>
    </w:p>
    <w:p w14:paraId="24257989" w14:textId="3449598F" w:rsidR="0031370E" w:rsidRPr="00BE45D0" w:rsidRDefault="0031370E" w:rsidP="0031370E">
      <w:pPr>
        <w:overflowPunct w:val="0"/>
        <w:autoSpaceDE w:val="0"/>
        <w:autoSpaceDN w:val="0"/>
        <w:adjustRightInd w:val="0"/>
        <w:spacing w:after="0" w:line="240" w:lineRule="auto"/>
        <w:jc w:val="both"/>
        <w:rPr>
          <w:rFonts w:asciiTheme="majorHAnsi" w:hAnsiTheme="majorHAnsi"/>
        </w:rPr>
      </w:pPr>
      <w:r w:rsidRPr="00BE45D0">
        <w:rPr>
          <w:rFonts w:asciiTheme="majorHAnsi" w:hAnsiTheme="majorHAnsi"/>
        </w:rPr>
        <w:t>Účast zahraničního zaměstnance v Programu je důvodem hodným zvláštního zřetele pro upuštění od jeho povinnosti absolvovat do 1 roku ode dne nabytí právní moci rozhodnutí o vydání povolení</w:t>
      </w:r>
      <w:r w:rsidR="00171158" w:rsidRPr="00BE45D0">
        <w:rPr>
          <w:rFonts w:asciiTheme="majorHAnsi" w:hAnsiTheme="majorHAnsi"/>
        </w:rPr>
        <w:t xml:space="preserve"> </w:t>
      </w:r>
      <w:r w:rsidR="00BE45D0">
        <w:rPr>
          <w:rFonts w:asciiTheme="majorHAnsi" w:hAnsiTheme="majorHAnsi"/>
        </w:rPr>
        <w:br/>
      </w:r>
      <w:r w:rsidRPr="00BE45D0">
        <w:rPr>
          <w:rFonts w:asciiTheme="majorHAnsi" w:hAnsiTheme="majorHAnsi"/>
        </w:rPr>
        <w:t>k pobytu adaptačně-integrační kurz organizovaný centrem na podporu integrace cizinců.</w:t>
      </w:r>
      <w:r w:rsidRPr="00BE45D0">
        <w:rPr>
          <w:rStyle w:val="Znakapoznpodarou"/>
          <w:rFonts w:asciiTheme="majorHAnsi" w:hAnsiTheme="majorHAnsi"/>
        </w:rPr>
        <w:footnoteReference w:id="1"/>
      </w:r>
    </w:p>
    <w:p w14:paraId="57346EC7" w14:textId="77777777" w:rsidR="0031370E" w:rsidRPr="00BE45D0" w:rsidRDefault="0031370E" w:rsidP="009D7551">
      <w:pPr>
        <w:overflowPunct w:val="0"/>
        <w:autoSpaceDE w:val="0"/>
        <w:autoSpaceDN w:val="0"/>
        <w:adjustRightInd w:val="0"/>
        <w:spacing w:after="0" w:line="240" w:lineRule="auto"/>
        <w:jc w:val="both"/>
        <w:rPr>
          <w:rFonts w:asciiTheme="majorHAnsi" w:hAnsiTheme="majorHAnsi"/>
        </w:rPr>
      </w:pPr>
    </w:p>
    <w:p w14:paraId="08171363" w14:textId="5E613D4D" w:rsidR="00070A73" w:rsidRPr="00BE45D0" w:rsidRDefault="00070A73" w:rsidP="00070A73">
      <w:pPr>
        <w:overflowPunct w:val="0"/>
        <w:autoSpaceDE w:val="0"/>
        <w:autoSpaceDN w:val="0"/>
        <w:adjustRightInd w:val="0"/>
        <w:spacing w:after="0" w:line="240" w:lineRule="auto"/>
        <w:jc w:val="both"/>
        <w:rPr>
          <w:rFonts w:asciiTheme="majorHAnsi" w:hAnsiTheme="majorHAnsi"/>
        </w:rPr>
      </w:pPr>
      <w:r w:rsidRPr="00BE45D0">
        <w:rPr>
          <w:rFonts w:asciiTheme="majorHAnsi" w:hAnsiTheme="majorHAnsi"/>
        </w:rPr>
        <w:t xml:space="preserve">Zaměstnavatelé zařazení ke dni zahájení realizace Programů do projektu </w:t>
      </w:r>
      <w:r w:rsidRPr="00BE45D0">
        <w:rPr>
          <w:rFonts w:asciiTheme="majorHAnsi" w:hAnsiTheme="majorHAnsi"/>
          <w:b/>
        </w:rPr>
        <w:t>„Fast Track: Zrychlená procedura pro vnitropodnikově převáděné a lokalizované zaměstnance a statutární orgány zahraničních investorů“</w:t>
      </w:r>
      <w:r w:rsidRPr="00BE45D0">
        <w:rPr>
          <w:rFonts w:asciiTheme="majorHAnsi" w:hAnsiTheme="majorHAnsi"/>
        </w:rPr>
        <w:t xml:space="preserve"> </w:t>
      </w:r>
      <w:r w:rsidRPr="00BE45D0">
        <w:rPr>
          <w:rFonts w:asciiTheme="majorHAnsi" w:hAnsiTheme="majorHAnsi"/>
          <w:b/>
        </w:rPr>
        <w:t>nebo</w:t>
      </w:r>
      <w:r w:rsidRPr="00BE45D0">
        <w:rPr>
          <w:rFonts w:asciiTheme="majorHAnsi" w:hAnsiTheme="majorHAnsi"/>
        </w:rPr>
        <w:t xml:space="preserve"> do projektu „</w:t>
      </w:r>
      <w:proofErr w:type="spellStart"/>
      <w:r w:rsidRPr="00BE45D0">
        <w:rPr>
          <w:rFonts w:asciiTheme="majorHAnsi" w:hAnsiTheme="majorHAnsi"/>
          <w:b/>
        </w:rPr>
        <w:t>Welcome</w:t>
      </w:r>
      <w:proofErr w:type="spellEnd"/>
      <w:r w:rsidRPr="00BE45D0">
        <w:rPr>
          <w:rFonts w:asciiTheme="majorHAnsi" w:hAnsiTheme="majorHAnsi"/>
          <w:b/>
        </w:rPr>
        <w:t xml:space="preserve"> </w:t>
      </w:r>
      <w:proofErr w:type="spellStart"/>
      <w:r w:rsidRPr="00BE45D0">
        <w:rPr>
          <w:rFonts w:asciiTheme="majorHAnsi" w:hAnsiTheme="majorHAnsi"/>
          <w:b/>
        </w:rPr>
        <w:t>Package</w:t>
      </w:r>
      <w:proofErr w:type="spellEnd"/>
      <w:r w:rsidRPr="00BE45D0">
        <w:rPr>
          <w:rFonts w:asciiTheme="majorHAnsi" w:hAnsiTheme="majorHAnsi"/>
          <w:b/>
        </w:rPr>
        <w:t xml:space="preserve"> pro investory“</w:t>
      </w:r>
      <w:r w:rsidRPr="00BE45D0">
        <w:rPr>
          <w:rFonts w:asciiTheme="majorHAnsi" w:hAnsiTheme="majorHAnsi"/>
        </w:rPr>
        <w:t xml:space="preserve"> jsou od tohoto dne považováni za účastníky </w:t>
      </w:r>
      <w:r w:rsidRPr="00BE45D0">
        <w:rPr>
          <w:rFonts w:asciiTheme="majorHAnsi" w:hAnsiTheme="majorHAnsi"/>
          <w:caps/>
        </w:rPr>
        <w:t xml:space="preserve">Programu klíčový </w:t>
      </w:r>
      <w:r w:rsidR="001631BB" w:rsidRPr="00BE45D0">
        <w:rPr>
          <w:rFonts w:asciiTheme="majorHAnsi" w:hAnsiTheme="majorHAnsi"/>
          <w:caps/>
        </w:rPr>
        <w:t xml:space="preserve">A VĚDECKÝ </w:t>
      </w:r>
      <w:r w:rsidRPr="00BE45D0">
        <w:rPr>
          <w:rFonts w:asciiTheme="majorHAnsi" w:hAnsiTheme="majorHAnsi"/>
          <w:caps/>
        </w:rPr>
        <w:t>personál</w:t>
      </w:r>
      <w:r w:rsidRPr="00BE45D0">
        <w:rPr>
          <w:rFonts w:asciiTheme="majorHAnsi" w:hAnsiTheme="majorHAnsi"/>
        </w:rPr>
        <w:t>.</w:t>
      </w:r>
    </w:p>
    <w:p w14:paraId="784F826C" w14:textId="77777777" w:rsidR="002A4B94" w:rsidRPr="00BE45D0" w:rsidRDefault="002A4B94" w:rsidP="002A4B94">
      <w:pPr>
        <w:pStyle w:val="Nadpis1"/>
      </w:pPr>
      <w:bookmarkStart w:id="1" w:name="_Toc1567732"/>
      <w:r w:rsidRPr="00BE45D0">
        <w:t xml:space="preserve">Gestoři a </w:t>
      </w:r>
      <w:proofErr w:type="spellStart"/>
      <w:r w:rsidRPr="00BE45D0">
        <w:t>spolugestoři</w:t>
      </w:r>
      <w:proofErr w:type="spellEnd"/>
      <w:r w:rsidRPr="00BE45D0">
        <w:t xml:space="preserve"> Programu</w:t>
      </w:r>
      <w:bookmarkEnd w:id="1"/>
    </w:p>
    <w:p w14:paraId="1D4B51B0" w14:textId="77777777" w:rsidR="002A4B94" w:rsidRPr="00BE45D0" w:rsidRDefault="002A4B94" w:rsidP="002A4B94">
      <w:pPr>
        <w:spacing w:after="0" w:line="240" w:lineRule="auto"/>
        <w:jc w:val="both"/>
        <w:rPr>
          <w:rFonts w:asciiTheme="majorHAnsi" w:hAnsiTheme="majorHAnsi"/>
        </w:rPr>
      </w:pPr>
    </w:p>
    <w:p w14:paraId="6D898881" w14:textId="5E865F55" w:rsidR="002A4B94" w:rsidRPr="00BE45D0" w:rsidRDefault="002A4B94" w:rsidP="002A4B94">
      <w:pPr>
        <w:spacing w:after="0" w:line="240" w:lineRule="auto"/>
        <w:jc w:val="both"/>
        <w:rPr>
          <w:rFonts w:asciiTheme="majorHAnsi" w:hAnsiTheme="majorHAnsi"/>
          <w:szCs w:val="24"/>
        </w:rPr>
      </w:pPr>
      <w:r w:rsidRPr="00BE45D0">
        <w:rPr>
          <w:rFonts w:asciiTheme="majorHAnsi" w:hAnsiTheme="majorHAnsi"/>
          <w:b/>
          <w:szCs w:val="24"/>
        </w:rPr>
        <w:t>Gestor:</w:t>
      </w:r>
      <w:r w:rsidRPr="00BE45D0">
        <w:rPr>
          <w:rFonts w:asciiTheme="majorHAnsi" w:hAnsiTheme="majorHAnsi"/>
          <w:szCs w:val="24"/>
        </w:rPr>
        <w:t xml:space="preserve"> </w:t>
      </w:r>
    </w:p>
    <w:p w14:paraId="41634E71" w14:textId="65488E45" w:rsidR="002A4B94" w:rsidRPr="00BE45D0" w:rsidRDefault="002A4B94" w:rsidP="002A4B94">
      <w:pPr>
        <w:spacing w:after="0" w:line="240" w:lineRule="auto"/>
        <w:jc w:val="both"/>
        <w:rPr>
          <w:rFonts w:asciiTheme="majorHAnsi" w:hAnsiTheme="majorHAnsi"/>
          <w:szCs w:val="24"/>
        </w:rPr>
      </w:pPr>
      <w:r w:rsidRPr="00BE45D0">
        <w:rPr>
          <w:rFonts w:asciiTheme="majorHAnsi" w:hAnsiTheme="majorHAnsi"/>
          <w:b/>
          <w:szCs w:val="24"/>
        </w:rPr>
        <w:t>Ministerstvo průmyslu a obchodu</w:t>
      </w:r>
      <w:r w:rsidR="001B59DC" w:rsidRPr="00BE45D0">
        <w:rPr>
          <w:rFonts w:asciiTheme="majorHAnsi" w:hAnsiTheme="majorHAnsi"/>
          <w:b/>
          <w:szCs w:val="24"/>
        </w:rPr>
        <w:t xml:space="preserve"> </w:t>
      </w:r>
    </w:p>
    <w:p w14:paraId="19C52350" w14:textId="10B387F2" w:rsidR="002A4B94" w:rsidRPr="003E1B84" w:rsidRDefault="002A4B94" w:rsidP="002A4B94">
      <w:pPr>
        <w:spacing w:after="0" w:line="240" w:lineRule="auto"/>
        <w:jc w:val="both"/>
        <w:rPr>
          <w:rFonts w:asciiTheme="majorHAnsi" w:hAnsiTheme="majorHAnsi"/>
        </w:rPr>
      </w:pPr>
      <w:r w:rsidRPr="00BE45D0">
        <w:rPr>
          <w:rFonts w:asciiTheme="majorHAnsi" w:hAnsiTheme="majorHAnsi"/>
          <w:szCs w:val="24"/>
        </w:rPr>
        <w:t xml:space="preserve">Ve spolupráci s </w:t>
      </w:r>
      <w:r w:rsidRPr="00BE45D0">
        <w:rPr>
          <w:rFonts w:asciiTheme="majorHAnsi" w:hAnsiTheme="majorHAnsi"/>
          <w:b/>
          <w:szCs w:val="24"/>
        </w:rPr>
        <w:t xml:space="preserve">Agenturou pro podporu podnikání a investic </w:t>
      </w:r>
      <w:proofErr w:type="spellStart"/>
      <w:r w:rsidRPr="00BE45D0">
        <w:rPr>
          <w:rFonts w:asciiTheme="majorHAnsi" w:hAnsiTheme="majorHAnsi"/>
          <w:b/>
          <w:szCs w:val="24"/>
        </w:rPr>
        <w:t>CzechInvest</w:t>
      </w:r>
      <w:proofErr w:type="spellEnd"/>
      <w:r w:rsidR="00FA775A" w:rsidRPr="00BE45D0">
        <w:rPr>
          <w:rFonts w:asciiTheme="majorHAnsi" w:hAnsiTheme="majorHAnsi"/>
          <w:b/>
          <w:szCs w:val="24"/>
        </w:rPr>
        <w:t xml:space="preserve"> (dále „</w:t>
      </w:r>
      <w:r w:rsidR="00020306" w:rsidRPr="00BE45D0">
        <w:rPr>
          <w:rFonts w:asciiTheme="majorHAnsi" w:hAnsiTheme="majorHAnsi"/>
          <w:b/>
          <w:szCs w:val="24"/>
        </w:rPr>
        <w:t>agentu</w:t>
      </w:r>
      <w:r w:rsidR="00453B74" w:rsidRPr="00BE45D0">
        <w:rPr>
          <w:rFonts w:asciiTheme="majorHAnsi" w:hAnsiTheme="majorHAnsi"/>
          <w:b/>
          <w:szCs w:val="24"/>
        </w:rPr>
        <w:t>r</w:t>
      </w:r>
      <w:r w:rsidR="00020306" w:rsidRPr="00BE45D0">
        <w:rPr>
          <w:rFonts w:asciiTheme="majorHAnsi" w:hAnsiTheme="majorHAnsi"/>
          <w:b/>
          <w:szCs w:val="24"/>
        </w:rPr>
        <w:t xml:space="preserve">a </w:t>
      </w:r>
      <w:proofErr w:type="spellStart"/>
      <w:r w:rsidR="00020306" w:rsidRPr="00BE45D0">
        <w:rPr>
          <w:rFonts w:asciiTheme="majorHAnsi" w:hAnsiTheme="majorHAnsi"/>
          <w:b/>
          <w:szCs w:val="24"/>
        </w:rPr>
        <w:t>CzechInvest</w:t>
      </w:r>
      <w:proofErr w:type="spellEnd"/>
      <w:r w:rsidR="00FA775A" w:rsidRPr="00BE45D0">
        <w:rPr>
          <w:rFonts w:asciiTheme="majorHAnsi" w:hAnsiTheme="majorHAnsi"/>
          <w:b/>
          <w:szCs w:val="24"/>
        </w:rPr>
        <w:t>“)</w:t>
      </w:r>
      <w:r w:rsidRPr="00BE45D0">
        <w:rPr>
          <w:rFonts w:asciiTheme="majorHAnsi" w:hAnsiTheme="majorHAnsi"/>
          <w:szCs w:val="24"/>
        </w:rPr>
        <w:t xml:space="preserve"> do Programu zařazuje</w:t>
      </w:r>
      <w:r w:rsidRPr="00BE45D0">
        <w:rPr>
          <w:rFonts w:asciiTheme="majorHAnsi" w:hAnsiTheme="majorHAnsi"/>
        </w:rPr>
        <w:t xml:space="preserve"> a případně z něj i vyřazuje </w:t>
      </w:r>
      <w:r w:rsidR="007771AD" w:rsidRPr="00BE45D0">
        <w:rPr>
          <w:rFonts w:asciiTheme="majorHAnsi" w:hAnsiTheme="majorHAnsi"/>
        </w:rPr>
        <w:t xml:space="preserve">české a </w:t>
      </w:r>
      <w:r w:rsidRPr="00BE45D0">
        <w:rPr>
          <w:rFonts w:asciiTheme="majorHAnsi" w:hAnsiTheme="majorHAnsi"/>
        </w:rPr>
        <w:t>zahraniční investory</w:t>
      </w:r>
      <w:r w:rsidR="00CC18E2" w:rsidRPr="00BE45D0">
        <w:rPr>
          <w:rFonts w:asciiTheme="majorHAnsi" w:hAnsiTheme="majorHAnsi"/>
        </w:rPr>
        <w:t xml:space="preserve">, </w:t>
      </w:r>
      <w:r w:rsidR="00953516" w:rsidRPr="00BE45D0">
        <w:rPr>
          <w:rFonts w:asciiTheme="majorHAnsi" w:hAnsiTheme="majorHAnsi"/>
        </w:rPr>
        <w:t xml:space="preserve">výzkumné organizace, </w:t>
      </w:r>
      <w:r w:rsidR="00CC18E2" w:rsidRPr="00BE45D0">
        <w:rPr>
          <w:rFonts w:asciiTheme="majorHAnsi" w:hAnsiTheme="majorHAnsi"/>
        </w:rPr>
        <w:t>technologické společnosti</w:t>
      </w:r>
      <w:r w:rsidRPr="00BE45D0">
        <w:rPr>
          <w:rFonts w:asciiTheme="majorHAnsi" w:hAnsiTheme="majorHAnsi"/>
        </w:rPr>
        <w:t xml:space="preserve"> a společnosti typu start-up. Monitoruje celkovou realizaci Programu a její dopady na podnikatelský sektor.</w:t>
      </w:r>
      <w:r w:rsidRPr="003E1B84">
        <w:rPr>
          <w:rFonts w:asciiTheme="majorHAnsi" w:hAnsiTheme="majorHAnsi"/>
        </w:rPr>
        <w:t xml:space="preserve"> </w:t>
      </w:r>
    </w:p>
    <w:p w14:paraId="03BE8971" w14:textId="77777777" w:rsidR="002A4B94" w:rsidRPr="003E1B84" w:rsidRDefault="002A4B94" w:rsidP="002A4B94">
      <w:pPr>
        <w:spacing w:after="0" w:line="240" w:lineRule="auto"/>
        <w:jc w:val="both"/>
        <w:rPr>
          <w:rFonts w:asciiTheme="majorHAnsi" w:hAnsiTheme="majorHAnsi"/>
          <w:b/>
          <w:szCs w:val="24"/>
        </w:rPr>
      </w:pPr>
      <w:proofErr w:type="spellStart"/>
      <w:r w:rsidRPr="003E1B84">
        <w:rPr>
          <w:rFonts w:asciiTheme="majorHAnsi" w:hAnsiTheme="majorHAnsi"/>
          <w:b/>
          <w:szCs w:val="24"/>
        </w:rPr>
        <w:lastRenderedPageBreak/>
        <w:t>Spolugestoři</w:t>
      </w:r>
      <w:proofErr w:type="spellEnd"/>
      <w:r w:rsidRPr="003E1B84">
        <w:rPr>
          <w:rFonts w:asciiTheme="majorHAnsi" w:hAnsiTheme="majorHAnsi"/>
          <w:b/>
          <w:szCs w:val="24"/>
        </w:rPr>
        <w:t xml:space="preserve">: </w:t>
      </w:r>
    </w:p>
    <w:p w14:paraId="3FAB7204" w14:textId="77777777" w:rsidR="002A4B94" w:rsidRPr="003E1B84" w:rsidRDefault="002A4B94" w:rsidP="002A4B94">
      <w:pPr>
        <w:spacing w:after="0" w:line="240" w:lineRule="auto"/>
        <w:jc w:val="both"/>
        <w:rPr>
          <w:rFonts w:asciiTheme="majorHAnsi" w:hAnsiTheme="majorHAnsi"/>
          <w:b/>
          <w:szCs w:val="24"/>
        </w:rPr>
      </w:pPr>
    </w:p>
    <w:p w14:paraId="2F41E59C" w14:textId="77777777" w:rsidR="002A4B94" w:rsidRPr="003E1B84" w:rsidRDefault="002A4B94" w:rsidP="00E07EFE">
      <w:pPr>
        <w:pStyle w:val="Odstavecseseznamem"/>
        <w:numPr>
          <w:ilvl w:val="0"/>
          <w:numId w:val="16"/>
        </w:numPr>
        <w:spacing w:after="0" w:line="240" w:lineRule="auto"/>
        <w:jc w:val="both"/>
        <w:rPr>
          <w:rFonts w:asciiTheme="majorHAnsi" w:hAnsiTheme="majorHAnsi"/>
          <w:b/>
          <w:szCs w:val="24"/>
        </w:rPr>
      </w:pPr>
      <w:r w:rsidRPr="003E1B84">
        <w:rPr>
          <w:rFonts w:asciiTheme="majorHAnsi" w:hAnsiTheme="majorHAnsi"/>
          <w:b/>
          <w:szCs w:val="24"/>
        </w:rPr>
        <w:t>Ministerstvo vnitra</w:t>
      </w:r>
    </w:p>
    <w:p w14:paraId="0E126991" w14:textId="77777777" w:rsidR="002A4B94" w:rsidRPr="003E1B84" w:rsidRDefault="002A4B94" w:rsidP="002A4B94">
      <w:pPr>
        <w:pStyle w:val="Odstavecseseznamem"/>
        <w:spacing w:after="0" w:line="240" w:lineRule="auto"/>
        <w:jc w:val="both"/>
        <w:rPr>
          <w:rFonts w:asciiTheme="majorHAnsi" w:hAnsiTheme="majorHAnsi"/>
          <w:szCs w:val="24"/>
        </w:rPr>
      </w:pPr>
      <w:r w:rsidRPr="003E1B84">
        <w:rPr>
          <w:rFonts w:asciiTheme="majorHAnsi" w:hAnsiTheme="majorHAnsi"/>
          <w:szCs w:val="24"/>
        </w:rPr>
        <w:t>Rozhoduje o žádostech o pobytová oprávnění podávaná zahraničními pracovníky, kteří jsou účastníky Programu, a monitoruje bezpečnostní dopady realizace Programu.</w:t>
      </w:r>
    </w:p>
    <w:p w14:paraId="0E40EC93" w14:textId="4863E005" w:rsidR="002A4B94" w:rsidRPr="003E1B84" w:rsidRDefault="002A4B94" w:rsidP="00E07EFE">
      <w:pPr>
        <w:pStyle w:val="Odstavecseseznamem"/>
        <w:numPr>
          <w:ilvl w:val="0"/>
          <w:numId w:val="16"/>
        </w:numPr>
        <w:spacing w:after="0" w:line="240" w:lineRule="auto"/>
        <w:jc w:val="both"/>
        <w:rPr>
          <w:rFonts w:asciiTheme="majorHAnsi" w:hAnsiTheme="majorHAnsi"/>
          <w:b/>
          <w:szCs w:val="24"/>
        </w:rPr>
      </w:pPr>
      <w:r w:rsidRPr="003E1B84">
        <w:rPr>
          <w:rFonts w:asciiTheme="majorHAnsi" w:hAnsiTheme="majorHAnsi"/>
          <w:b/>
          <w:szCs w:val="24"/>
        </w:rPr>
        <w:t>Ministerstvo zahraničních věcí</w:t>
      </w:r>
    </w:p>
    <w:p w14:paraId="6BC087F6" w14:textId="6EC38D87" w:rsidR="002A4B94" w:rsidRDefault="002A4B94" w:rsidP="002A4B94">
      <w:pPr>
        <w:pStyle w:val="Odstavecseseznamem"/>
        <w:spacing w:after="0" w:line="240" w:lineRule="auto"/>
        <w:jc w:val="both"/>
        <w:rPr>
          <w:rFonts w:asciiTheme="majorHAnsi" w:hAnsiTheme="majorHAnsi"/>
          <w:szCs w:val="24"/>
        </w:rPr>
      </w:pPr>
      <w:r w:rsidRPr="003E1B84">
        <w:rPr>
          <w:rFonts w:asciiTheme="majorHAnsi" w:hAnsiTheme="majorHAnsi"/>
          <w:szCs w:val="24"/>
        </w:rPr>
        <w:t>Řídí činnost zastupitelských úřadů nabírajících žádosti zahraničních pracovníků, kteří jsou účastníky Programu, o pobytová oprávnění, a monitoruje situaci v zemích jejich původu.</w:t>
      </w:r>
    </w:p>
    <w:p w14:paraId="554B4FC1" w14:textId="77777777" w:rsidR="002A4B94" w:rsidRPr="003E1B84" w:rsidRDefault="002A4B94" w:rsidP="00E07EFE">
      <w:pPr>
        <w:pStyle w:val="Odstavecseseznamem"/>
        <w:numPr>
          <w:ilvl w:val="0"/>
          <w:numId w:val="16"/>
        </w:numPr>
        <w:spacing w:after="0" w:line="240" w:lineRule="auto"/>
        <w:jc w:val="both"/>
        <w:rPr>
          <w:rFonts w:asciiTheme="majorHAnsi" w:hAnsiTheme="majorHAnsi"/>
          <w:b/>
          <w:szCs w:val="24"/>
        </w:rPr>
      </w:pPr>
      <w:r w:rsidRPr="003E1B84">
        <w:rPr>
          <w:rFonts w:asciiTheme="majorHAnsi" w:hAnsiTheme="majorHAnsi"/>
          <w:b/>
          <w:szCs w:val="24"/>
        </w:rPr>
        <w:t>Ministerstvo práce a sociálních věcí</w:t>
      </w:r>
    </w:p>
    <w:p w14:paraId="44616D9F" w14:textId="68B751EA" w:rsidR="003E1B84" w:rsidRDefault="002A4B94" w:rsidP="003E1B84">
      <w:pPr>
        <w:pStyle w:val="Odstavecseseznamem"/>
        <w:spacing w:after="0" w:line="240" w:lineRule="auto"/>
        <w:jc w:val="both"/>
        <w:rPr>
          <w:rFonts w:asciiTheme="majorHAnsi" w:hAnsiTheme="majorHAnsi"/>
          <w:szCs w:val="24"/>
        </w:rPr>
      </w:pPr>
      <w:r w:rsidRPr="003E1B84">
        <w:rPr>
          <w:rFonts w:asciiTheme="majorHAnsi" w:hAnsiTheme="majorHAnsi"/>
          <w:szCs w:val="24"/>
        </w:rPr>
        <w:t>Monitoruje dopady realizace Programu na trh práce a zaměstnanost.</w:t>
      </w:r>
      <w:r w:rsidR="003E1B84" w:rsidRPr="003E1B84">
        <w:rPr>
          <w:rFonts w:asciiTheme="majorHAnsi" w:hAnsiTheme="majorHAnsi"/>
          <w:szCs w:val="24"/>
        </w:rPr>
        <w:t xml:space="preserve"> </w:t>
      </w:r>
      <w:r w:rsidR="003E1B84">
        <w:rPr>
          <w:rFonts w:asciiTheme="majorHAnsi" w:hAnsiTheme="majorHAnsi"/>
          <w:szCs w:val="24"/>
        </w:rPr>
        <w:t xml:space="preserve">Kontroluje pokuty udělované zaměstnavatelům kontrolními orgány.  </w:t>
      </w:r>
    </w:p>
    <w:p w14:paraId="30B6874E" w14:textId="77777777" w:rsidR="00115811" w:rsidRPr="003E1B84" w:rsidRDefault="002A4B94" w:rsidP="002A4B94">
      <w:pPr>
        <w:pStyle w:val="Nadpis1"/>
      </w:pPr>
      <w:bookmarkStart w:id="2" w:name="_Toc524088992"/>
      <w:r w:rsidRPr="003E1B84">
        <w:t>Účastníci Programu</w:t>
      </w:r>
    </w:p>
    <w:p w14:paraId="65717661" w14:textId="77777777" w:rsidR="008C4E78" w:rsidRPr="003E1B84" w:rsidRDefault="008C4E78" w:rsidP="008C4E78">
      <w:pPr>
        <w:spacing w:line="240" w:lineRule="auto"/>
        <w:jc w:val="both"/>
        <w:rPr>
          <w:rFonts w:asciiTheme="majorHAnsi" w:hAnsiTheme="majorHAnsi"/>
          <w:b/>
        </w:rPr>
      </w:pPr>
    </w:p>
    <w:p w14:paraId="4CD7462C" w14:textId="77777777" w:rsidR="00E6240B" w:rsidRPr="003E1B84" w:rsidRDefault="00E6240B" w:rsidP="00E07EFE">
      <w:pPr>
        <w:pStyle w:val="Odstavecseseznamem"/>
        <w:numPr>
          <w:ilvl w:val="0"/>
          <w:numId w:val="20"/>
        </w:numPr>
        <w:spacing w:line="240" w:lineRule="auto"/>
        <w:jc w:val="both"/>
        <w:rPr>
          <w:rFonts w:asciiTheme="majorHAnsi" w:hAnsiTheme="majorHAnsi"/>
        </w:rPr>
      </w:pPr>
      <w:r w:rsidRPr="003E1B84">
        <w:rPr>
          <w:rFonts w:asciiTheme="majorHAnsi" w:hAnsiTheme="majorHAnsi"/>
          <w:b/>
        </w:rPr>
        <w:t>Zaměstnavatel</w:t>
      </w:r>
      <w:r w:rsidRPr="003E1B84">
        <w:rPr>
          <w:rFonts w:asciiTheme="majorHAnsi" w:hAnsiTheme="majorHAnsi"/>
        </w:rPr>
        <w:t>, kterým se pro účely realizace Programu rozumí:</w:t>
      </w:r>
    </w:p>
    <w:p w14:paraId="79ABE524" w14:textId="77777777" w:rsidR="00E6240B" w:rsidRPr="003E1B84" w:rsidRDefault="00E6240B" w:rsidP="00E6240B">
      <w:pPr>
        <w:pStyle w:val="Odstavecseseznamem"/>
        <w:spacing w:line="240" w:lineRule="auto"/>
        <w:ind w:left="360"/>
        <w:jc w:val="both"/>
        <w:rPr>
          <w:rFonts w:asciiTheme="majorHAnsi" w:hAnsiTheme="majorHAnsi"/>
        </w:rPr>
      </w:pPr>
    </w:p>
    <w:p w14:paraId="52828A24" w14:textId="77777777" w:rsidR="0022738D" w:rsidRPr="003E1B84" w:rsidRDefault="00101466" w:rsidP="00E07EFE">
      <w:pPr>
        <w:pStyle w:val="Odstavecseseznamem"/>
        <w:numPr>
          <w:ilvl w:val="0"/>
          <w:numId w:val="21"/>
        </w:numPr>
        <w:spacing w:line="240" w:lineRule="auto"/>
        <w:ind w:left="720"/>
        <w:jc w:val="both"/>
        <w:rPr>
          <w:rFonts w:asciiTheme="majorHAnsi" w:hAnsiTheme="majorHAnsi"/>
        </w:rPr>
      </w:pPr>
      <w:r w:rsidRPr="003E1B84">
        <w:rPr>
          <w:rFonts w:asciiTheme="majorHAnsi" w:hAnsiTheme="majorHAnsi"/>
          <w:b/>
        </w:rPr>
        <w:t>I</w:t>
      </w:r>
      <w:r w:rsidR="00115811" w:rsidRPr="003E1B84">
        <w:rPr>
          <w:rFonts w:asciiTheme="majorHAnsi" w:hAnsiTheme="majorHAnsi"/>
          <w:b/>
        </w:rPr>
        <w:t>nvestor</w:t>
      </w:r>
      <w:r w:rsidR="008C4E78" w:rsidRPr="003E1B84">
        <w:rPr>
          <w:rFonts w:asciiTheme="majorHAnsi" w:hAnsiTheme="majorHAnsi"/>
        </w:rPr>
        <w:t xml:space="preserve"> –</w:t>
      </w:r>
      <w:r w:rsidR="00115811" w:rsidRPr="003E1B84">
        <w:rPr>
          <w:rFonts w:asciiTheme="majorHAnsi" w:hAnsiTheme="majorHAnsi"/>
        </w:rPr>
        <w:t xml:space="preserve"> zahraniční obchodní společnost, která má v ČR svou organizační složku nebo je kapitálově propojená s obchodní společností usazenou v ČR (propojení typu mateřský – dceřiný podnik, koncern, holding nebo trust), jejímž prostřednictvím realizuje svou investici.  Pravidla Programu se obdobně vztahují i na obchodní společnost</w:t>
      </w:r>
      <w:r w:rsidRPr="003E1B84">
        <w:rPr>
          <w:rFonts w:asciiTheme="majorHAnsi" w:hAnsiTheme="majorHAnsi"/>
        </w:rPr>
        <w:t xml:space="preserve"> založenou nebo</w:t>
      </w:r>
      <w:r w:rsidR="00115811" w:rsidRPr="003E1B84">
        <w:rPr>
          <w:rFonts w:asciiTheme="majorHAnsi" w:hAnsiTheme="majorHAnsi"/>
        </w:rPr>
        <w:t xml:space="preserve"> usazenou </w:t>
      </w:r>
      <w:r w:rsidR="007C1262" w:rsidRPr="003E1B84">
        <w:rPr>
          <w:rFonts w:asciiTheme="majorHAnsi" w:hAnsiTheme="majorHAnsi"/>
        </w:rPr>
        <w:br/>
      </w:r>
      <w:r w:rsidR="00115811" w:rsidRPr="003E1B84">
        <w:rPr>
          <w:rFonts w:asciiTheme="majorHAnsi" w:hAnsiTheme="majorHAnsi"/>
        </w:rPr>
        <w:t xml:space="preserve">v ČR, která má svou organizační složku mimo území ČR nebo je kapitálově propojená </w:t>
      </w:r>
      <w:r w:rsidR="007C1262" w:rsidRPr="003E1B84">
        <w:rPr>
          <w:rFonts w:asciiTheme="majorHAnsi" w:hAnsiTheme="majorHAnsi"/>
        </w:rPr>
        <w:br/>
      </w:r>
      <w:r w:rsidR="00115811" w:rsidRPr="003E1B84">
        <w:rPr>
          <w:rFonts w:asciiTheme="majorHAnsi" w:hAnsiTheme="majorHAnsi"/>
        </w:rPr>
        <w:t>s obchodní společností usazenou mimo území ČR.</w:t>
      </w:r>
    </w:p>
    <w:p w14:paraId="74FA6EDA" w14:textId="77777777" w:rsidR="00115811" w:rsidRPr="003E1B84" w:rsidRDefault="0022738D" w:rsidP="005F1BD8">
      <w:pPr>
        <w:pStyle w:val="Odstavecseseznamem"/>
        <w:spacing w:line="240" w:lineRule="auto"/>
        <w:jc w:val="both"/>
        <w:rPr>
          <w:rFonts w:asciiTheme="majorHAnsi" w:hAnsiTheme="majorHAnsi"/>
        </w:rPr>
      </w:pPr>
      <w:r w:rsidRPr="003E1B84">
        <w:rPr>
          <w:rFonts w:asciiTheme="majorHAnsi" w:hAnsiTheme="majorHAnsi"/>
        </w:rPr>
        <w:t xml:space="preserve"> </w:t>
      </w:r>
    </w:p>
    <w:p w14:paraId="1B200E50" w14:textId="77456062" w:rsidR="00525619" w:rsidRPr="00BE45D0" w:rsidRDefault="00525619" w:rsidP="00525619">
      <w:pPr>
        <w:pStyle w:val="Odstavecseseznamem"/>
        <w:numPr>
          <w:ilvl w:val="0"/>
          <w:numId w:val="21"/>
        </w:numPr>
        <w:spacing w:line="240" w:lineRule="auto"/>
        <w:ind w:left="720"/>
        <w:jc w:val="both"/>
        <w:rPr>
          <w:rFonts w:asciiTheme="majorHAnsi" w:hAnsiTheme="majorHAnsi"/>
        </w:rPr>
      </w:pPr>
      <w:r w:rsidRPr="00BE45D0">
        <w:rPr>
          <w:rFonts w:asciiTheme="majorHAnsi" w:hAnsiTheme="majorHAnsi"/>
          <w:b/>
        </w:rPr>
        <w:t>Výzkumná organizace</w:t>
      </w:r>
      <w:r w:rsidRPr="00BE45D0">
        <w:rPr>
          <w:rFonts w:asciiTheme="majorHAnsi" w:hAnsiTheme="majorHAnsi"/>
        </w:rPr>
        <w:t xml:space="preserve"> zapsaná v </w:t>
      </w:r>
      <w:r w:rsidRPr="00BE45D0">
        <w:rPr>
          <w:rFonts w:asciiTheme="majorHAnsi" w:hAnsiTheme="majorHAnsi" w:cs="Arial"/>
          <w:b/>
        </w:rPr>
        <w:t>Seznamu výzkumných organizací</w:t>
      </w:r>
      <w:r w:rsidRPr="00BE45D0">
        <w:rPr>
          <w:rFonts w:asciiTheme="majorHAnsi" w:hAnsiTheme="majorHAnsi" w:cs="Arial"/>
        </w:rPr>
        <w:t xml:space="preserve"> vedeném Ministerstvem školství,</w:t>
      </w:r>
      <w:r w:rsidR="006D0C1C" w:rsidRPr="00BE45D0">
        <w:rPr>
          <w:rFonts w:asciiTheme="majorHAnsi" w:hAnsiTheme="majorHAnsi" w:cs="Arial"/>
        </w:rPr>
        <w:t xml:space="preserve"> mládeže a tělovýchov</w:t>
      </w:r>
      <w:r w:rsidRPr="00BE45D0">
        <w:rPr>
          <w:rFonts w:asciiTheme="majorHAnsi" w:hAnsiTheme="majorHAnsi" w:cs="Arial"/>
        </w:rPr>
        <w:t>y</w:t>
      </w:r>
      <w:r w:rsidR="008311EC" w:rsidRPr="00BE45D0">
        <w:rPr>
          <w:rFonts w:asciiTheme="majorHAnsi" w:hAnsiTheme="majorHAnsi" w:cs="Arial"/>
        </w:rPr>
        <w:t>.</w:t>
      </w:r>
      <w:r w:rsidR="00E23CE7" w:rsidRPr="00BE45D0">
        <w:rPr>
          <w:rStyle w:val="Znakapoznpodarou"/>
          <w:rFonts w:asciiTheme="majorHAnsi" w:hAnsiTheme="majorHAnsi"/>
        </w:rPr>
        <w:footnoteReference w:id="2"/>
      </w:r>
    </w:p>
    <w:p w14:paraId="319ED661" w14:textId="77777777" w:rsidR="00525619" w:rsidRPr="00BE45D0" w:rsidRDefault="00525619" w:rsidP="00525619">
      <w:pPr>
        <w:pStyle w:val="Odstavecseseznamem"/>
        <w:rPr>
          <w:rFonts w:asciiTheme="majorHAnsi" w:hAnsiTheme="majorHAnsi"/>
        </w:rPr>
      </w:pPr>
    </w:p>
    <w:p w14:paraId="467B90FD" w14:textId="007B4DC4" w:rsidR="006F1807" w:rsidRPr="00BE45D0" w:rsidRDefault="006F1807" w:rsidP="00E07EFE">
      <w:pPr>
        <w:pStyle w:val="Odstavecseseznamem"/>
        <w:numPr>
          <w:ilvl w:val="0"/>
          <w:numId w:val="21"/>
        </w:numPr>
        <w:spacing w:line="240" w:lineRule="auto"/>
        <w:ind w:left="720"/>
        <w:jc w:val="both"/>
        <w:rPr>
          <w:rFonts w:asciiTheme="majorHAnsi" w:hAnsiTheme="majorHAnsi"/>
        </w:rPr>
      </w:pPr>
      <w:r w:rsidRPr="00BE45D0">
        <w:rPr>
          <w:rFonts w:asciiTheme="majorHAnsi" w:hAnsiTheme="majorHAnsi"/>
          <w:b/>
        </w:rPr>
        <w:t>Technologická společnost</w:t>
      </w:r>
      <w:r w:rsidRPr="00BE45D0">
        <w:rPr>
          <w:rFonts w:asciiTheme="majorHAnsi" w:hAnsiTheme="majorHAnsi"/>
        </w:rPr>
        <w:t xml:space="preserve"> </w:t>
      </w:r>
      <w:r w:rsidR="00411DA4" w:rsidRPr="00BE45D0">
        <w:rPr>
          <w:rFonts w:asciiTheme="majorHAnsi" w:hAnsiTheme="majorHAnsi"/>
        </w:rPr>
        <w:t>–</w:t>
      </w:r>
      <w:r w:rsidRPr="00BE45D0">
        <w:rPr>
          <w:rFonts w:asciiTheme="majorHAnsi" w:hAnsiTheme="majorHAnsi"/>
        </w:rPr>
        <w:t xml:space="preserve"> obchodní společnost</w:t>
      </w:r>
      <w:r w:rsidR="008B1B5B" w:rsidRPr="00BE45D0">
        <w:rPr>
          <w:rFonts w:asciiTheme="majorHAnsi" w:hAnsiTheme="majorHAnsi"/>
        </w:rPr>
        <w:t>, která</w:t>
      </w:r>
      <w:r w:rsidRPr="00BE45D0">
        <w:rPr>
          <w:rFonts w:asciiTheme="majorHAnsi" w:hAnsiTheme="majorHAnsi"/>
        </w:rPr>
        <w:t xml:space="preserve">  uzavře</w:t>
      </w:r>
      <w:r w:rsidR="008B1B5B" w:rsidRPr="00BE45D0">
        <w:rPr>
          <w:rFonts w:asciiTheme="majorHAnsi" w:hAnsiTheme="majorHAnsi"/>
        </w:rPr>
        <w:t>la</w:t>
      </w:r>
      <w:r w:rsidRPr="00BE45D0">
        <w:rPr>
          <w:rFonts w:asciiTheme="majorHAnsi" w:hAnsiTheme="majorHAnsi"/>
        </w:rPr>
        <w:t xml:space="preserve"> smlouvu o spolupráci v oblasti vědy a výzkumu </w:t>
      </w:r>
      <w:r w:rsidR="00953516" w:rsidRPr="00BE45D0">
        <w:rPr>
          <w:rFonts w:asciiTheme="majorHAnsi" w:hAnsiTheme="majorHAnsi" w:cs="Arial"/>
        </w:rPr>
        <w:t>s výzkumnou organizací zapsanou v Seznamu výzkumných organizací</w:t>
      </w:r>
      <w:r w:rsidR="006248C1" w:rsidRPr="00BE45D0">
        <w:rPr>
          <w:rFonts w:asciiTheme="majorHAnsi" w:hAnsiTheme="majorHAnsi" w:cs="Arial"/>
        </w:rPr>
        <w:t>.</w:t>
      </w:r>
    </w:p>
    <w:p w14:paraId="0D76140D" w14:textId="77777777" w:rsidR="006F1807" w:rsidRPr="003E1B84" w:rsidRDefault="006F1807" w:rsidP="005F1BD8">
      <w:pPr>
        <w:pStyle w:val="Odstavecseseznamem"/>
        <w:spacing w:line="240" w:lineRule="auto"/>
        <w:jc w:val="both"/>
        <w:rPr>
          <w:rFonts w:asciiTheme="majorHAnsi" w:hAnsiTheme="majorHAnsi"/>
        </w:rPr>
      </w:pPr>
    </w:p>
    <w:p w14:paraId="05EBFDE9" w14:textId="31207751" w:rsidR="001E47F8" w:rsidRPr="003E1B84" w:rsidRDefault="0022738D" w:rsidP="00E07EFE">
      <w:pPr>
        <w:pStyle w:val="Odstavecseseznamem"/>
        <w:numPr>
          <w:ilvl w:val="0"/>
          <w:numId w:val="21"/>
        </w:numPr>
        <w:spacing w:line="240" w:lineRule="auto"/>
        <w:ind w:left="720"/>
        <w:jc w:val="both"/>
      </w:pPr>
      <w:r w:rsidRPr="003E1B84">
        <w:rPr>
          <w:rFonts w:asciiTheme="majorHAnsi" w:eastAsia="Times New Roman" w:hAnsiTheme="majorHAnsi"/>
          <w:b/>
        </w:rPr>
        <w:t>Nově založená společnost</w:t>
      </w:r>
      <w:r w:rsidR="009B5D99" w:rsidRPr="003E1B84">
        <w:rPr>
          <w:rFonts w:asciiTheme="majorHAnsi" w:eastAsia="Times New Roman" w:hAnsiTheme="majorHAnsi"/>
        </w:rPr>
        <w:t xml:space="preserve"> </w:t>
      </w:r>
      <w:r w:rsidR="00E67265" w:rsidRPr="003E1B84">
        <w:rPr>
          <w:rFonts w:asciiTheme="majorHAnsi" w:eastAsia="Times New Roman" w:hAnsiTheme="majorHAnsi"/>
        </w:rPr>
        <w:t>–</w:t>
      </w:r>
      <w:r w:rsidR="005A66BA" w:rsidRPr="003E1B84">
        <w:rPr>
          <w:rFonts w:asciiTheme="majorHAnsi" w:eastAsia="Times New Roman" w:hAnsiTheme="majorHAnsi"/>
        </w:rPr>
        <w:t xml:space="preserve"> </w:t>
      </w:r>
      <w:r w:rsidR="00E67265" w:rsidRPr="003E1B84">
        <w:rPr>
          <w:rFonts w:asciiTheme="majorHAnsi" w:eastAsia="Times New Roman" w:hAnsiTheme="majorHAnsi"/>
        </w:rPr>
        <w:t xml:space="preserve">obchodní společnost </w:t>
      </w:r>
      <w:r w:rsidR="009B5D99" w:rsidRPr="003E1B84">
        <w:rPr>
          <w:rFonts w:asciiTheme="majorHAnsi" w:eastAsia="Times New Roman" w:hAnsiTheme="majorHAnsi"/>
        </w:rPr>
        <w:t>s oprávněným očekáváním zastoupení cizích státní příslušníků ve statutárních orgánech nebo na pozicích klíčových specialistů</w:t>
      </w:r>
      <w:r w:rsidR="001E47F8" w:rsidRPr="003E1B84">
        <w:rPr>
          <w:rFonts w:asciiTheme="majorHAnsi" w:eastAsia="Times New Roman" w:hAnsiTheme="majorHAnsi"/>
        </w:rPr>
        <w:t xml:space="preserve">, </w:t>
      </w:r>
      <w:r w:rsidR="009B5D99" w:rsidRPr="003E1B84">
        <w:rPr>
          <w:rFonts w:asciiTheme="majorHAnsi" w:eastAsia="Times New Roman" w:hAnsiTheme="majorHAnsi"/>
        </w:rPr>
        <w:t xml:space="preserve">se </w:t>
      </w:r>
      <w:r w:rsidR="001E47F8" w:rsidRPr="003E1B84">
        <w:rPr>
          <w:rFonts w:asciiTheme="majorHAnsi" w:eastAsia="Times New Roman" w:hAnsiTheme="majorHAnsi"/>
        </w:rPr>
        <w:t>záměr</w:t>
      </w:r>
      <w:r w:rsidR="009B5D99" w:rsidRPr="003E1B84">
        <w:rPr>
          <w:rFonts w:asciiTheme="majorHAnsi" w:eastAsia="Times New Roman" w:hAnsiTheme="majorHAnsi"/>
        </w:rPr>
        <w:t>em</w:t>
      </w:r>
      <w:r w:rsidR="001E47F8" w:rsidRPr="003E1B84">
        <w:rPr>
          <w:rFonts w:asciiTheme="majorHAnsi" w:eastAsia="Times New Roman" w:hAnsiTheme="majorHAnsi"/>
        </w:rPr>
        <w:t xml:space="preserve"> do dvou let od zápisu do obchodního rejstříku </w:t>
      </w:r>
      <w:r w:rsidR="00037237" w:rsidRPr="003E1B84">
        <w:rPr>
          <w:rFonts w:asciiTheme="majorHAnsi" w:eastAsia="Times New Roman" w:hAnsiTheme="majorHAnsi"/>
        </w:rPr>
        <w:t xml:space="preserve">zaměstnat minimálně 20 zaměstnanců (společnost v oblasti </w:t>
      </w:r>
      <w:r w:rsidR="00DD6F30" w:rsidRPr="003E1B84">
        <w:rPr>
          <w:rFonts w:asciiTheme="majorHAnsi" w:eastAsia="Times New Roman" w:hAnsiTheme="majorHAnsi"/>
        </w:rPr>
        <w:t>„</w:t>
      </w:r>
      <w:r w:rsidR="00037237" w:rsidRPr="003E1B84">
        <w:rPr>
          <w:rFonts w:asciiTheme="majorHAnsi" w:eastAsia="Times New Roman" w:hAnsiTheme="majorHAnsi"/>
        </w:rPr>
        <w:t xml:space="preserve">IT/SW </w:t>
      </w:r>
      <w:proofErr w:type="spellStart"/>
      <w:r w:rsidR="00037237" w:rsidRPr="003E1B84">
        <w:rPr>
          <w:rFonts w:asciiTheme="majorHAnsi" w:eastAsia="Times New Roman" w:hAnsiTheme="majorHAnsi"/>
        </w:rPr>
        <w:t>development</w:t>
      </w:r>
      <w:proofErr w:type="spellEnd"/>
      <w:r w:rsidR="00DD6F30" w:rsidRPr="003E1B84">
        <w:rPr>
          <w:rFonts w:asciiTheme="majorHAnsi" w:eastAsia="Times New Roman" w:hAnsiTheme="majorHAnsi"/>
        </w:rPr>
        <w:t>“</w:t>
      </w:r>
      <w:r w:rsidR="00037237" w:rsidRPr="003E1B84">
        <w:rPr>
          <w:rFonts w:asciiTheme="majorHAnsi" w:eastAsia="Times New Roman" w:hAnsiTheme="majorHAnsi"/>
        </w:rPr>
        <w:t xml:space="preserve"> minimálně 10 zaměstnanců)</w:t>
      </w:r>
      <w:r w:rsidR="00411DA4" w:rsidRPr="003E1B84">
        <w:rPr>
          <w:rFonts w:asciiTheme="majorHAnsi" w:eastAsia="Times New Roman" w:hAnsiTheme="majorHAnsi"/>
        </w:rPr>
        <w:t>.</w:t>
      </w:r>
    </w:p>
    <w:p w14:paraId="49787630" w14:textId="77777777" w:rsidR="008C4E78" w:rsidRPr="003E1B84" w:rsidRDefault="008C4E78" w:rsidP="00175F59">
      <w:pPr>
        <w:pStyle w:val="Odstavecseseznamem"/>
        <w:spacing w:line="240" w:lineRule="auto"/>
        <w:ind w:left="1080"/>
        <w:jc w:val="both"/>
        <w:rPr>
          <w:rFonts w:asciiTheme="majorHAnsi" w:hAnsiTheme="majorHAnsi"/>
        </w:rPr>
      </w:pPr>
    </w:p>
    <w:p w14:paraId="2D5ADF2A" w14:textId="77777777" w:rsidR="00115811" w:rsidRPr="003E1B84" w:rsidRDefault="00115811" w:rsidP="00E07EFE">
      <w:pPr>
        <w:pStyle w:val="Odstavecseseznamem"/>
        <w:numPr>
          <w:ilvl w:val="0"/>
          <w:numId w:val="21"/>
        </w:numPr>
        <w:spacing w:line="240" w:lineRule="auto"/>
        <w:ind w:left="720"/>
        <w:jc w:val="both"/>
        <w:rPr>
          <w:rFonts w:asciiTheme="majorHAnsi" w:hAnsiTheme="majorHAnsi"/>
        </w:rPr>
      </w:pPr>
      <w:r w:rsidRPr="003E1B84">
        <w:rPr>
          <w:rFonts w:asciiTheme="majorHAnsi" w:hAnsiTheme="majorHAnsi"/>
          <w:b/>
        </w:rPr>
        <w:t>Start-up</w:t>
      </w:r>
      <w:r w:rsidRPr="003E1B84">
        <w:rPr>
          <w:rFonts w:asciiTheme="majorHAnsi" w:hAnsiTheme="majorHAnsi"/>
        </w:rPr>
        <w:t xml:space="preserve"> </w:t>
      </w:r>
      <w:r w:rsidR="00411DA4" w:rsidRPr="003E1B84">
        <w:rPr>
          <w:rFonts w:asciiTheme="majorHAnsi" w:hAnsiTheme="majorHAnsi"/>
        </w:rPr>
        <w:t xml:space="preserve">– </w:t>
      </w:r>
      <w:r w:rsidRPr="003E1B84">
        <w:rPr>
          <w:rFonts w:asciiTheme="majorHAnsi" w:hAnsiTheme="majorHAnsi"/>
        </w:rPr>
        <w:t xml:space="preserve">nově založená společnost vyvíjející produkt nebo službu, které jsou místně </w:t>
      </w:r>
      <w:r w:rsidR="007C1262" w:rsidRPr="003E1B84">
        <w:rPr>
          <w:rFonts w:asciiTheme="majorHAnsi" w:hAnsiTheme="majorHAnsi"/>
        </w:rPr>
        <w:br/>
      </w:r>
      <w:r w:rsidRPr="003E1B84">
        <w:rPr>
          <w:rFonts w:asciiTheme="majorHAnsi" w:hAnsiTheme="majorHAnsi"/>
        </w:rPr>
        <w:t>a časově unikátní, jedinečným a inovativním způsobem řeší daný problém, má potenciál rychlého růstu z hlediska tržeb a zákazníků a stojí především na zakladatelích a většinou pro svůj další růst a uvedení produktu na trh potřebuje investici.</w:t>
      </w:r>
      <w:r w:rsidR="007C1262" w:rsidRPr="003E1B84">
        <w:rPr>
          <w:rFonts w:asciiTheme="majorHAnsi" w:hAnsiTheme="majorHAnsi"/>
        </w:rPr>
        <w:t xml:space="preserve"> </w:t>
      </w:r>
    </w:p>
    <w:p w14:paraId="12300BED" w14:textId="2C38A97B" w:rsidR="003107C0" w:rsidRDefault="003107C0" w:rsidP="003107C0">
      <w:pPr>
        <w:pStyle w:val="Odstavecseseznamem"/>
        <w:spacing w:line="240" w:lineRule="auto"/>
        <w:jc w:val="both"/>
        <w:rPr>
          <w:rFonts w:asciiTheme="majorHAnsi" w:hAnsiTheme="majorHAnsi"/>
        </w:rPr>
      </w:pPr>
    </w:p>
    <w:p w14:paraId="58464961" w14:textId="77777777" w:rsidR="003107C0" w:rsidRPr="003E1B84" w:rsidRDefault="00E778E1" w:rsidP="00E07EFE">
      <w:pPr>
        <w:pStyle w:val="Odstavecseseznamem"/>
        <w:numPr>
          <w:ilvl w:val="0"/>
          <w:numId w:val="20"/>
        </w:numPr>
        <w:overflowPunct w:val="0"/>
        <w:autoSpaceDE w:val="0"/>
        <w:autoSpaceDN w:val="0"/>
        <w:adjustRightInd w:val="0"/>
        <w:spacing w:after="0" w:line="240" w:lineRule="auto"/>
        <w:jc w:val="both"/>
        <w:textAlignment w:val="baseline"/>
        <w:rPr>
          <w:rFonts w:asciiTheme="majorHAnsi" w:hAnsiTheme="majorHAnsi"/>
        </w:rPr>
      </w:pPr>
      <w:r w:rsidRPr="003E1B84">
        <w:rPr>
          <w:rFonts w:asciiTheme="majorHAnsi" w:hAnsiTheme="majorHAnsi"/>
          <w:b/>
        </w:rPr>
        <w:t>Zahraniční pracovníci</w:t>
      </w:r>
      <w:r w:rsidRPr="003E1B84">
        <w:rPr>
          <w:rFonts w:asciiTheme="majorHAnsi" w:hAnsiTheme="majorHAnsi"/>
        </w:rPr>
        <w:t>, kterými se pro účely realizace Programu rozumí:</w:t>
      </w:r>
    </w:p>
    <w:p w14:paraId="1B79F69E" w14:textId="77777777" w:rsidR="003107C0" w:rsidRPr="003E1B84" w:rsidRDefault="003107C0" w:rsidP="003107C0">
      <w:pPr>
        <w:pStyle w:val="Odstavecseseznamem"/>
        <w:overflowPunct w:val="0"/>
        <w:autoSpaceDE w:val="0"/>
        <w:autoSpaceDN w:val="0"/>
        <w:adjustRightInd w:val="0"/>
        <w:spacing w:after="0" w:line="240" w:lineRule="auto"/>
        <w:ind w:left="360"/>
        <w:jc w:val="both"/>
        <w:textAlignment w:val="baseline"/>
        <w:rPr>
          <w:rFonts w:asciiTheme="majorHAnsi" w:hAnsiTheme="majorHAnsi"/>
          <w:b/>
        </w:rPr>
      </w:pPr>
    </w:p>
    <w:p w14:paraId="30F6BFD9" w14:textId="4B875A24" w:rsidR="00115811" w:rsidRPr="003E1B84" w:rsidRDefault="003107C0" w:rsidP="00E07EFE">
      <w:pPr>
        <w:pStyle w:val="Odstavecseseznamem"/>
        <w:numPr>
          <w:ilvl w:val="0"/>
          <w:numId w:val="22"/>
        </w:numPr>
        <w:overflowPunct w:val="0"/>
        <w:autoSpaceDE w:val="0"/>
        <w:autoSpaceDN w:val="0"/>
        <w:adjustRightInd w:val="0"/>
        <w:spacing w:after="0" w:line="240" w:lineRule="auto"/>
        <w:jc w:val="both"/>
        <w:textAlignment w:val="baseline"/>
        <w:rPr>
          <w:rFonts w:asciiTheme="majorHAnsi" w:hAnsiTheme="majorHAnsi"/>
        </w:rPr>
      </w:pPr>
      <w:r w:rsidRPr="003E1B84">
        <w:rPr>
          <w:rFonts w:asciiTheme="majorHAnsi" w:hAnsiTheme="majorHAnsi"/>
          <w:b/>
        </w:rPr>
        <w:t>Zahraniční zaměstnanci</w:t>
      </w:r>
      <w:r w:rsidR="00BE3F88">
        <w:rPr>
          <w:rFonts w:asciiTheme="majorHAnsi" w:hAnsiTheme="majorHAnsi"/>
        </w:rPr>
        <w:t>,</w:t>
      </w:r>
      <w:r w:rsidRPr="003E1B84">
        <w:rPr>
          <w:rFonts w:asciiTheme="majorHAnsi" w:hAnsiTheme="majorHAnsi"/>
          <w:b/>
        </w:rPr>
        <w:t xml:space="preserve"> </w:t>
      </w:r>
      <w:r w:rsidR="00115811" w:rsidRPr="003E1B84">
        <w:rPr>
          <w:rFonts w:asciiTheme="majorHAnsi" w:hAnsiTheme="majorHAnsi"/>
        </w:rPr>
        <w:t xml:space="preserve">kteří uzavírají s tuzemským zaměstnavatelem zařazeným do Programu </w:t>
      </w:r>
      <w:r w:rsidR="00115811" w:rsidRPr="003E1B84">
        <w:rPr>
          <w:rFonts w:asciiTheme="majorHAnsi" w:hAnsiTheme="majorHAnsi"/>
          <w:b/>
        </w:rPr>
        <w:t>pracovněprávní vztah</w:t>
      </w:r>
      <w:r w:rsidR="00115811" w:rsidRPr="003E1B84">
        <w:rPr>
          <w:rFonts w:asciiTheme="majorHAnsi" w:hAnsiTheme="majorHAnsi"/>
        </w:rPr>
        <w:t xml:space="preserve"> a budou na území ČR vykonávat práci na </w:t>
      </w:r>
      <w:r w:rsidR="00115811" w:rsidRPr="003E1B84">
        <w:rPr>
          <w:rFonts w:asciiTheme="majorHAnsi" w:hAnsiTheme="majorHAnsi"/>
          <w:b/>
        </w:rPr>
        <w:t>pozici, která je dle platného znění aktualizované Klasifikace zaměstnání CZ-ISCO zařazena do hlavní třídy</w:t>
      </w:r>
      <w:r w:rsidR="00115811" w:rsidRPr="003E1B84">
        <w:rPr>
          <w:rFonts w:asciiTheme="majorHAnsi" w:hAnsiTheme="majorHAnsi"/>
        </w:rPr>
        <w:t>:</w:t>
      </w:r>
    </w:p>
    <w:p w14:paraId="052AC75F" w14:textId="77777777" w:rsidR="00115811" w:rsidRPr="003E1B84" w:rsidRDefault="00115811" w:rsidP="00115811">
      <w:pPr>
        <w:pStyle w:val="Odstavecseseznamem"/>
        <w:overflowPunct w:val="0"/>
        <w:autoSpaceDE w:val="0"/>
        <w:autoSpaceDN w:val="0"/>
        <w:adjustRightInd w:val="0"/>
        <w:spacing w:after="0" w:line="240" w:lineRule="auto"/>
        <w:ind w:left="360"/>
        <w:jc w:val="both"/>
        <w:textAlignment w:val="baseline"/>
        <w:rPr>
          <w:rFonts w:asciiTheme="majorHAnsi" w:hAnsiTheme="majorHAnsi"/>
        </w:rPr>
      </w:pPr>
    </w:p>
    <w:p w14:paraId="473DC9C7" w14:textId="73B80D03" w:rsidR="00B3657E" w:rsidRDefault="00115811" w:rsidP="003107C0">
      <w:pPr>
        <w:ind w:left="708"/>
        <w:rPr>
          <w:rFonts w:ascii="Calibri" w:eastAsia="Cambria" w:hAnsi="Calibri" w:cs="Times New Roman"/>
          <w:b/>
        </w:rPr>
      </w:pPr>
      <w:r w:rsidRPr="003E1B84">
        <w:rPr>
          <w:rFonts w:ascii="Calibri" w:eastAsia="Cambria" w:hAnsi="Calibri" w:cs="Times New Roman"/>
          <w:b/>
        </w:rPr>
        <w:lastRenderedPageBreak/>
        <w:t>1 Zákonodárci a řídící pracovníci</w:t>
      </w:r>
      <w:r w:rsidRPr="003E1B84">
        <w:rPr>
          <w:rFonts w:ascii="Calibri" w:eastAsia="Cambria" w:hAnsi="Calibri" w:cs="Times New Roman"/>
          <w:b/>
        </w:rPr>
        <w:br/>
        <w:t xml:space="preserve">2 Specialisté </w:t>
      </w:r>
      <w:r w:rsidRPr="003E1B84">
        <w:rPr>
          <w:rFonts w:ascii="Calibri" w:eastAsia="Cambria" w:hAnsi="Calibri" w:cs="Times New Roman"/>
          <w:b/>
        </w:rPr>
        <w:br/>
        <w:t xml:space="preserve">3 Techničtí a odborní pracovníci </w:t>
      </w:r>
    </w:p>
    <w:p w14:paraId="76D80FAB" w14:textId="4614B0D9" w:rsidR="00B92C15" w:rsidRPr="00E258E2" w:rsidRDefault="006E56B4" w:rsidP="003107C0">
      <w:pPr>
        <w:ind w:left="708"/>
        <w:rPr>
          <w:rFonts w:ascii="Calibri" w:eastAsia="Cambria" w:hAnsi="Calibri" w:cs="Times New Roman"/>
        </w:rPr>
      </w:pPr>
      <w:r w:rsidRPr="00BE45D0">
        <w:rPr>
          <w:rFonts w:ascii="Calibri" w:eastAsia="Cambria" w:hAnsi="Calibri" w:cs="Times New Roman"/>
        </w:rPr>
        <w:t xml:space="preserve">s výjimkou </w:t>
      </w:r>
      <w:r w:rsidR="00B92C15" w:rsidRPr="00BE45D0">
        <w:rPr>
          <w:rFonts w:ascii="Calibri" w:eastAsia="Cambria" w:hAnsi="Calibri" w:cs="Times New Roman"/>
        </w:rPr>
        <w:t>zaměstnanc</w:t>
      </w:r>
      <w:r w:rsidRPr="00BE45D0">
        <w:rPr>
          <w:rFonts w:ascii="Calibri" w:eastAsia="Cambria" w:hAnsi="Calibri" w:cs="Times New Roman"/>
        </w:rPr>
        <w:t>ů</w:t>
      </w:r>
      <w:r w:rsidR="00B92C15" w:rsidRPr="00BE45D0">
        <w:rPr>
          <w:rFonts w:ascii="Calibri" w:eastAsia="Cambria" w:hAnsi="Calibri" w:cs="Times New Roman"/>
        </w:rPr>
        <w:t xml:space="preserve"> vykonávající</w:t>
      </w:r>
      <w:r w:rsidRPr="00BE45D0">
        <w:rPr>
          <w:rFonts w:ascii="Calibri" w:eastAsia="Cambria" w:hAnsi="Calibri" w:cs="Times New Roman"/>
        </w:rPr>
        <w:t>ch</w:t>
      </w:r>
      <w:r w:rsidR="00B92C15" w:rsidRPr="00BE45D0">
        <w:rPr>
          <w:rFonts w:ascii="Calibri" w:eastAsia="Cambria" w:hAnsi="Calibri" w:cs="Times New Roman"/>
        </w:rPr>
        <w:t xml:space="preserve"> zdravotnické profese</w:t>
      </w:r>
      <w:r w:rsidRPr="00BE45D0">
        <w:rPr>
          <w:rFonts w:ascii="Calibri" w:eastAsia="Cambria" w:hAnsi="Calibri" w:cs="Times New Roman"/>
        </w:rPr>
        <w:t>.</w:t>
      </w:r>
      <w:r w:rsidR="00E124AA" w:rsidRPr="00BE45D0">
        <w:rPr>
          <w:rStyle w:val="Znakapoznpodarou"/>
          <w:rFonts w:ascii="Calibri" w:eastAsia="Cambria" w:hAnsi="Calibri"/>
        </w:rPr>
        <w:footnoteReference w:id="3"/>
      </w:r>
    </w:p>
    <w:p w14:paraId="0D9E089D" w14:textId="77777777" w:rsidR="00115811" w:rsidRPr="003E1B84" w:rsidRDefault="00115811" w:rsidP="00E07EFE">
      <w:pPr>
        <w:pStyle w:val="Odstavecseseznamem"/>
        <w:numPr>
          <w:ilvl w:val="0"/>
          <w:numId w:val="22"/>
        </w:numPr>
        <w:spacing w:line="240" w:lineRule="auto"/>
        <w:jc w:val="both"/>
        <w:rPr>
          <w:rFonts w:asciiTheme="majorHAnsi" w:hAnsiTheme="majorHAnsi"/>
        </w:rPr>
      </w:pPr>
      <w:r w:rsidRPr="003E1B84">
        <w:rPr>
          <w:rFonts w:asciiTheme="majorHAnsi" w:hAnsiTheme="majorHAnsi"/>
          <w:b/>
        </w:rPr>
        <w:t>Cizinci v postavení</w:t>
      </w:r>
      <w:r w:rsidRPr="003E1B84">
        <w:rPr>
          <w:rFonts w:asciiTheme="majorHAnsi" w:hAnsiTheme="majorHAnsi"/>
        </w:rPr>
        <w:t xml:space="preserve"> </w:t>
      </w:r>
      <w:r w:rsidRPr="003E1B84">
        <w:rPr>
          <w:rFonts w:asciiTheme="majorHAnsi" w:hAnsiTheme="majorHAnsi"/>
          <w:b/>
        </w:rPr>
        <w:t>statutárních orgánů</w:t>
      </w:r>
    </w:p>
    <w:p w14:paraId="02BD3360" w14:textId="77777777" w:rsidR="00115811" w:rsidRPr="003E1B84" w:rsidRDefault="00115811" w:rsidP="003107C0">
      <w:pPr>
        <w:pStyle w:val="Odstavecseseznamem"/>
        <w:spacing w:line="240" w:lineRule="auto"/>
        <w:jc w:val="both"/>
        <w:rPr>
          <w:rFonts w:asciiTheme="majorHAnsi" w:hAnsiTheme="majorHAnsi"/>
          <w:szCs w:val="24"/>
        </w:rPr>
      </w:pPr>
      <w:r w:rsidRPr="003E1B84">
        <w:rPr>
          <w:rFonts w:asciiTheme="majorHAnsi" w:hAnsiTheme="majorHAnsi"/>
          <w:szCs w:val="24"/>
        </w:rPr>
        <w:t xml:space="preserve">Za </w:t>
      </w:r>
      <w:r w:rsidRPr="003E1B84">
        <w:rPr>
          <w:rFonts w:asciiTheme="majorHAnsi" w:hAnsiTheme="majorHAnsi"/>
          <w:i/>
          <w:szCs w:val="24"/>
        </w:rPr>
        <w:t>statutární orgán</w:t>
      </w:r>
      <w:r w:rsidRPr="003E1B84">
        <w:rPr>
          <w:rFonts w:asciiTheme="majorHAnsi" w:hAnsiTheme="majorHAnsi"/>
          <w:szCs w:val="24"/>
        </w:rPr>
        <w:t xml:space="preserve"> se pro tyto účely považuje osoba, jejíž právní jednání je považováno přímo za právní jednání právnické osoby na základě zakladatelského právního jednání (společenské smlouvy nebo zakládací listiny) nebo zákona (např. jednatel).</w:t>
      </w:r>
      <w:r w:rsidRPr="003E1B84">
        <w:rPr>
          <w:rStyle w:val="Znakapoznpodarou"/>
          <w:rFonts w:asciiTheme="majorHAnsi" w:hAnsiTheme="majorHAnsi"/>
          <w:szCs w:val="24"/>
        </w:rPr>
        <w:footnoteReference w:id="4"/>
      </w:r>
    </w:p>
    <w:p w14:paraId="2F68902A" w14:textId="77777777" w:rsidR="007C1262" w:rsidRPr="003E1B84" w:rsidRDefault="007C1262" w:rsidP="00115811">
      <w:pPr>
        <w:pStyle w:val="Odstavecseseznamem"/>
        <w:spacing w:line="240" w:lineRule="auto"/>
        <w:ind w:left="360"/>
        <w:jc w:val="both"/>
        <w:rPr>
          <w:rFonts w:asciiTheme="majorHAnsi" w:hAnsiTheme="majorHAnsi"/>
          <w:szCs w:val="24"/>
        </w:rPr>
      </w:pPr>
    </w:p>
    <w:p w14:paraId="596F6E21" w14:textId="77777777" w:rsidR="00115811" w:rsidRPr="003E1B84" w:rsidRDefault="00115811" w:rsidP="00E07EFE">
      <w:pPr>
        <w:pStyle w:val="Odstavecseseznamem"/>
        <w:numPr>
          <w:ilvl w:val="0"/>
          <w:numId w:val="22"/>
        </w:numPr>
        <w:spacing w:line="240" w:lineRule="auto"/>
        <w:jc w:val="both"/>
        <w:rPr>
          <w:rFonts w:asciiTheme="majorHAnsi" w:hAnsiTheme="majorHAnsi"/>
        </w:rPr>
      </w:pPr>
      <w:r w:rsidRPr="003E1B84">
        <w:rPr>
          <w:rFonts w:asciiTheme="majorHAnsi" w:hAnsiTheme="majorHAnsi"/>
          <w:b/>
        </w:rPr>
        <w:t>Zahraniční pracovníci vnitropodnikově převedení nebo vyslaní do ČR</w:t>
      </w:r>
      <w:r w:rsidRPr="003E1B84">
        <w:rPr>
          <w:rFonts w:asciiTheme="majorHAnsi" w:hAnsiTheme="majorHAnsi"/>
        </w:rPr>
        <w:t xml:space="preserve">, aby zde působili na pozicích </w:t>
      </w:r>
      <w:r w:rsidRPr="003E1B84">
        <w:rPr>
          <w:rFonts w:asciiTheme="majorHAnsi" w:hAnsiTheme="majorHAnsi"/>
          <w:b/>
        </w:rPr>
        <w:t>manažerů nebo specialistů</w:t>
      </w:r>
      <w:r w:rsidRPr="003E1B84">
        <w:rPr>
          <w:rStyle w:val="Znakapoznpodarou"/>
          <w:rFonts w:asciiTheme="majorHAnsi" w:hAnsiTheme="majorHAnsi"/>
          <w:b/>
        </w:rPr>
        <w:footnoteReference w:id="5"/>
      </w:r>
    </w:p>
    <w:p w14:paraId="22E0D4C9" w14:textId="77777777" w:rsidR="00115811" w:rsidRPr="003E1B84" w:rsidRDefault="00115811" w:rsidP="00115811">
      <w:pPr>
        <w:pStyle w:val="Odstavecseseznamem"/>
        <w:spacing w:line="240" w:lineRule="auto"/>
        <w:ind w:left="360"/>
        <w:jc w:val="both"/>
        <w:rPr>
          <w:rFonts w:asciiTheme="majorHAnsi" w:hAnsiTheme="majorHAnsi"/>
        </w:rPr>
      </w:pPr>
    </w:p>
    <w:p w14:paraId="264FF2F8" w14:textId="77777777" w:rsidR="00115811" w:rsidRPr="003E1B84" w:rsidRDefault="00115811" w:rsidP="00E07EFE">
      <w:pPr>
        <w:pStyle w:val="Odstavecseseznamem"/>
        <w:numPr>
          <w:ilvl w:val="0"/>
          <w:numId w:val="24"/>
        </w:numPr>
        <w:spacing w:line="240" w:lineRule="auto"/>
        <w:jc w:val="both"/>
        <w:rPr>
          <w:rFonts w:asciiTheme="majorHAnsi" w:hAnsiTheme="majorHAnsi"/>
        </w:rPr>
      </w:pPr>
      <w:r w:rsidRPr="003E1B84">
        <w:rPr>
          <w:rFonts w:asciiTheme="majorHAnsi" w:hAnsiTheme="majorHAnsi"/>
          <w:i/>
        </w:rPr>
        <w:t>Vnitropodnikovým převodem</w:t>
      </w:r>
      <w:r w:rsidRPr="003E1B84">
        <w:rPr>
          <w:rFonts w:asciiTheme="majorHAnsi" w:hAnsiTheme="majorHAnsi"/>
        </w:rPr>
        <w:t xml:space="preserve"> se pro tyto účely považuje dočasný převod zaměstnance v rámci nadnárodní skupiny podniků k výkonu práce do obchodní korporace nebo odštěpného závodu se sídlem na území ČR. Zaměstnanec musí být </w:t>
      </w:r>
      <w:r w:rsidR="009E45B7" w:rsidRPr="003E1B84">
        <w:rPr>
          <w:rFonts w:asciiTheme="majorHAnsi" w:hAnsiTheme="majorHAnsi"/>
        </w:rPr>
        <w:t xml:space="preserve">u vysílajícího subjektu </w:t>
      </w:r>
      <w:r w:rsidRPr="003E1B84">
        <w:rPr>
          <w:rFonts w:asciiTheme="majorHAnsi" w:hAnsiTheme="majorHAnsi"/>
        </w:rPr>
        <w:t xml:space="preserve">v zahraničí před převodem zaměstnán </w:t>
      </w:r>
      <w:r w:rsidRPr="003E1B84">
        <w:rPr>
          <w:rFonts w:asciiTheme="majorHAnsi" w:hAnsiTheme="majorHAnsi"/>
          <w:i/>
        </w:rPr>
        <w:t>alespoň 6 měsíců</w:t>
      </w:r>
      <w:r w:rsidRPr="003E1B84">
        <w:rPr>
          <w:rFonts w:asciiTheme="majorHAnsi" w:hAnsiTheme="majorHAnsi"/>
        </w:rPr>
        <w:t>.</w:t>
      </w:r>
    </w:p>
    <w:p w14:paraId="6428E6AA" w14:textId="77777777" w:rsidR="00115811" w:rsidRPr="003E1B84" w:rsidRDefault="00115811" w:rsidP="00E07EFE">
      <w:pPr>
        <w:pStyle w:val="Odstavecseseznamem"/>
        <w:numPr>
          <w:ilvl w:val="0"/>
          <w:numId w:val="24"/>
        </w:numPr>
        <w:spacing w:line="240" w:lineRule="auto"/>
        <w:jc w:val="both"/>
        <w:rPr>
          <w:rFonts w:asciiTheme="majorHAnsi" w:hAnsiTheme="majorHAnsi"/>
        </w:rPr>
      </w:pPr>
      <w:r w:rsidRPr="003E1B84">
        <w:rPr>
          <w:rFonts w:asciiTheme="majorHAnsi" w:hAnsiTheme="majorHAnsi"/>
          <w:i/>
        </w:rPr>
        <w:t xml:space="preserve">Vysláním </w:t>
      </w:r>
      <w:r w:rsidRPr="003E1B84">
        <w:rPr>
          <w:rFonts w:asciiTheme="majorHAnsi" w:hAnsiTheme="majorHAnsi"/>
        </w:rPr>
        <w:t xml:space="preserve">se rozumí vyslání zahraničního pracovníka k plnění úkolů vyplývajících ze smlouvy uzavřené mezi tímto investorem a obchodní společností usazenou na území ČR. Zaměstnanec může být v zahraničí před vysláním zaměstnán i po dobu </w:t>
      </w:r>
      <w:r w:rsidRPr="003E1B84">
        <w:rPr>
          <w:rFonts w:asciiTheme="majorHAnsi" w:hAnsiTheme="majorHAnsi"/>
          <w:i/>
        </w:rPr>
        <w:t>kratší než 6 měsíců</w:t>
      </w:r>
      <w:r w:rsidRPr="003E1B84">
        <w:rPr>
          <w:rFonts w:asciiTheme="majorHAnsi" w:hAnsiTheme="majorHAnsi"/>
        </w:rPr>
        <w:t>.</w:t>
      </w:r>
    </w:p>
    <w:p w14:paraId="1025E80B" w14:textId="77777777" w:rsidR="00115811" w:rsidRPr="003E1B84" w:rsidRDefault="00115811" w:rsidP="00B3657E">
      <w:pPr>
        <w:pStyle w:val="Zkladntext"/>
        <w:ind w:left="708"/>
        <w:jc w:val="both"/>
        <w:rPr>
          <w:rFonts w:asciiTheme="majorHAnsi" w:hAnsiTheme="majorHAnsi" w:cs="Arial"/>
          <w:bCs/>
          <w:color w:val="000000"/>
          <w:sz w:val="22"/>
          <w:lang w:val="cs-CZ"/>
        </w:rPr>
      </w:pPr>
      <w:r w:rsidRPr="003E1B84">
        <w:rPr>
          <w:rFonts w:asciiTheme="majorHAnsi" w:hAnsiTheme="majorHAnsi" w:cs="Arial"/>
          <w:bCs/>
          <w:color w:val="000000"/>
          <w:sz w:val="22"/>
          <w:lang w:val="cs-CZ"/>
        </w:rPr>
        <w:t xml:space="preserve">Cizinec v obou případech zůstává po celou dobu v pracovněprávním vztahu ke své zahraniční převádějící/vysílající obchodní společnosti a </w:t>
      </w:r>
      <w:r w:rsidRPr="003E1B84">
        <w:rPr>
          <w:rFonts w:asciiTheme="majorHAnsi" w:hAnsiTheme="majorHAnsi" w:cs="Arial"/>
          <w:b/>
          <w:bCs/>
          <w:color w:val="000000"/>
          <w:sz w:val="22"/>
          <w:lang w:val="cs-CZ"/>
        </w:rPr>
        <w:t>neuzavírá v ČR pracovněprávní vztah</w:t>
      </w:r>
      <w:r w:rsidRPr="003E1B84">
        <w:rPr>
          <w:rFonts w:asciiTheme="majorHAnsi" w:hAnsiTheme="majorHAnsi" w:cs="Arial"/>
          <w:bCs/>
          <w:color w:val="000000"/>
          <w:sz w:val="22"/>
          <w:lang w:val="cs-CZ"/>
        </w:rPr>
        <w:t>.</w:t>
      </w:r>
    </w:p>
    <w:p w14:paraId="1943B122" w14:textId="77777777" w:rsidR="00115811" w:rsidRPr="003E1B84" w:rsidRDefault="00115811" w:rsidP="00E07EFE">
      <w:pPr>
        <w:pStyle w:val="Odstavecseseznamem"/>
        <w:numPr>
          <w:ilvl w:val="0"/>
          <w:numId w:val="8"/>
        </w:numPr>
        <w:spacing w:line="240" w:lineRule="auto"/>
        <w:jc w:val="both"/>
        <w:rPr>
          <w:rFonts w:asciiTheme="majorHAnsi" w:hAnsiTheme="majorHAnsi"/>
        </w:rPr>
      </w:pPr>
      <w:r w:rsidRPr="003E1B84">
        <w:rPr>
          <w:rFonts w:asciiTheme="majorHAnsi" w:hAnsiTheme="majorHAnsi" w:cs="Arial"/>
          <w:bCs/>
          <w:color w:val="000000"/>
        </w:rPr>
        <w:t xml:space="preserve">Za </w:t>
      </w:r>
      <w:r w:rsidRPr="003E1B84">
        <w:rPr>
          <w:rFonts w:asciiTheme="majorHAnsi" w:hAnsiTheme="majorHAnsi" w:cs="Arial"/>
          <w:bCs/>
          <w:i/>
          <w:color w:val="000000"/>
        </w:rPr>
        <w:t>manažera</w:t>
      </w:r>
      <w:r w:rsidRPr="003E1B84">
        <w:rPr>
          <w:rFonts w:asciiTheme="majorHAnsi" w:hAnsiTheme="majorHAnsi" w:cs="Arial"/>
          <w:bCs/>
          <w:color w:val="000000"/>
        </w:rPr>
        <w:t xml:space="preserve"> se považuje osoba pracující ve vedoucí pozici, která především řídí vedení společnosti, odboru, oddělení či jiné jednotky této společnosti, vykonává dohled nad dalšími zaměstnanci vykonávajícími dohled, profesní nebo řídící kontroly, včetně pravomoci nabírat nebo propouštět zaměstnance nebo doporučit jejich nábor, propouštění nebo jiná personální </w:t>
      </w:r>
      <w:r w:rsidRPr="003E1B84">
        <w:rPr>
          <w:rFonts w:asciiTheme="majorHAnsi" w:hAnsiTheme="majorHAnsi"/>
        </w:rPr>
        <w:t>opatření.</w:t>
      </w:r>
    </w:p>
    <w:p w14:paraId="54EF3599" w14:textId="77777777" w:rsidR="00115811" w:rsidRPr="003E1B84" w:rsidRDefault="00115811" w:rsidP="00E07EFE">
      <w:pPr>
        <w:pStyle w:val="Odstavecseseznamem"/>
        <w:numPr>
          <w:ilvl w:val="0"/>
          <w:numId w:val="8"/>
        </w:numPr>
        <w:spacing w:line="240" w:lineRule="auto"/>
        <w:jc w:val="both"/>
        <w:rPr>
          <w:rFonts w:asciiTheme="majorHAnsi" w:hAnsiTheme="majorHAnsi" w:cs="Arial"/>
          <w:bCs/>
          <w:color w:val="000000"/>
        </w:rPr>
      </w:pPr>
      <w:r w:rsidRPr="003E1B84">
        <w:rPr>
          <w:rFonts w:asciiTheme="majorHAnsi" w:hAnsiTheme="majorHAnsi"/>
        </w:rPr>
        <w:t>Za</w:t>
      </w:r>
      <w:r w:rsidRPr="003E1B84">
        <w:rPr>
          <w:rFonts w:asciiTheme="majorHAnsi" w:hAnsiTheme="majorHAnsi"/>
          <w:i/>
        </w:rPr>
        <w:t xml:space="preserve"> s</w:t>
      </w:r>
      <w:r w:rsidRPr="003E1B84">
        <w:rPr>
          <w:rFonts w:asciiTheme="majorHAnsi" w:hAnsiTheme="majorHAnsi" w:cs="Arial"/>
          <w:bCs/>
          <w:i/>
          <w:color w:val="000000"/>
        </w:rPr>
        <w:t>pecialistu</w:t>
      </w:r>
      <w:r w:rsidRPr="003E1B84">
        <w:rPr>
          <w:rFonts w:asciiTheme="majorHAnsi" w:hAnsiTheme="majorHAnsi" w:cs="Arial"/>
          <w:bCs/>
          <w:color w:val="000000"/>
        </w:rPr>
        <w:t xml:space="preserve"> se považuje osoba, která má specifické znalosti a dovednosti zásadního významu pro činnost, technologie nebo vedení podniku, přičemž se neberou do úvahy pouze znalosti specifické pro tuto společnost, ale také vysoká úroveň dosažené kvalifikace této osoby, jež odpovídá typu práce nebo obchodu, které vyžadují specifické technické znalosti.</w:t>
      </w:r>
    </w:p>
    <w:p w14:paraId="77E81D06" w14:textId="77777777" w:rsidR="00115811" w:rsidRPr="003E1B84" w:rsidRDefault="00115811" w:rsidP="00115811">
      <w:pPr>
        <w:pStyle w:val="Odstavecseseznamem"/>
        <w:spacing w:line="240" w:lineRule="auto"/>
        <w:jc w:val="both"/>
        <w:rPr>
          <w:rFonts w:asciiTheme="majorHAnsi" w:hAnsiTheme="majorHAnsi" w:cs="Arial"/>
          <w:bCs/>
          <w:color w:val="000000"/>
        </w:rPr>
      </w:pPr>
    </w:p>
    <w:p w14:paraId="1EAE6558" w14:textId="4C284E1D" w:rsidR="00115811" w:rsidRDefault="00115811" w:rsidP="00E07EFE">
      <w:pPr>
        <w:pStyle w:val="Odstavecseseznamem"/>
        <w:numPr>
          <w:ilvl w:val="0"/>
          <w:numId w:val="20"/>
        </w:numPr>
        <w:spacing w:line="240" w:lineRule="auto"/>
        <w:jc w:val="both"/>
        <w:rPr>
          <w:rFonts w:asciiTheme="majorHAnsi" w:hAnsiTheme="majorHAnsi"/>
        </w:rPr>
      </w:pPr>
      <w:r w:rsidRPr="003E1B84">
        <w:rPr>
          <w:rFonts w:asciiTheme="majorHAnsi" w:hAnsiTheme="majorHAnsi"/>
          <w:b/>
        </w:rPr>
        <w:t>Nejbližší rodinní příslušníci</w:t>
      </w:r>
      <w:r w:rsidRPr="003E1B84">
        <w:rPr>
          <w:rFonts w:asciiTheme="majorHAnsi" w:hAnsiTheme="majorHAnsi"/>
        </w:rPr>
        <w:t xml:space="preserve"> </w:t>
      </w:r>
      <w:r w:rsidR="007C1262" w:rsidRPr="003E1B84">
        <w:rPr>
          <w:rFonts w:asciiTheme="majorHAnsi" w:hAnsiTheme="majorHAnsi"/>
        </w:rPr>
        <w:t xml:space="preserve">cizinců uvedených </w:t>
      </w:r>
      <w:r w:rsidR="000C2524" w:rsidRPr="003E1B84">
        <w:rPr>
          <w:rFonts w:asciiTheme="majorHAnsi" w:hAnsiTheme="majorHAnsi"/>
        </w:rPr>
        <w:t>v bodě 2)</w:t>
      </w:r>
      <w:r w:rsidR="008C4E78" w:rsidRPr="003E1B84">
        <w:rPr>
          <w:rFonts w:asciiTheme="majorHAnsi" w:hAnsiTheme="majorHAnsi"/>
        </w:rPr>
        <w:t>, tj.</w:t>
      </w:r>
      <w:r w:rsidRPr="003E1B84">
        <w:rPr>
          <w:rFonts w:asciiTheme="majorHAnsi" w:hAnsiTheme="majorHAnsi"/>
        </w:rPr>
        <w:t xml:space="preserve"> manžel/</w:t>
      </w:r>
      <w:proofErr w:type="spellStart"/>
      <w:r w:rsidRPr="003E1B84">
        <w:rPr>
          <w:rFonts w:asciiTheme="majorHAnsi" w:hAnsiTheme="majorHAnsi"/>
        </w:rPr>
        <w:t>ka</w:t>
      </w:r>
      <w:proofErr w:type="spellEnd"/>
      <w:r w:rsidRPr="003E1B84">
        <w:rPr>
          <w:rFonts w:asciiTheme="majorHAnsi" w:hAnsiTheme="majorHAnsi"/>
        </w:rPr>
        <w:t xml:space="preserve"> a nezletilé nebo zletilé nezaopatřené dítě cizince nebo jeho manžela/</w:t>
      </w:r>
      <w:proofErr w:type="spellStart"/>
      <w:r w:rsidRPr="003E1B84">
        <w:rPr>
          <w:rFonts w:asciiTheme="majorHAnsi" w:hAnsiTheme="majorHAnsi"/>
        </w:rPr>
        <w:t>ky</w:t>
      </w:r>
      <w:proofErr w:type="spellEnd"/>
      <w:r w:rsidR="007C1262" w:rsidRPr="003E1B84">
        <w:rPr>
          <w:rFonts w:asciiTheme="majorHAnsi" w:hAnsiTheme="majorHAnsi"/>
        </w:rPr>
        <w:t>.</w:t>
      </w:r>
      <w:r w:rsidRPr="003E1B84">
        <w:rPr>
          <w:rFonts w:asciiTheme="majorHAnsi" w:hAnsiTheme="majorHAnsi"/>
        </w:rPr>
        <w:t xml:space="preserve"> </w:t>
      </w:r>
    </w:p>
    <w:p w14:paraId="2372A5AE" w14:textId="77777777" w:rsidR="002E1CFB" w:rsidRPr="003E1B84" w:rsidRDefault="002E1CFB" w:rsidP="002E1CFB">
      <w:pPr>
        <w:pStyle w:val="Nadpis1"/>
      </w:pPr>
      <w:bookmarkStart w:id="3" w:name="_Toc1567734"/>
      <w:r w:rsidRPr="003E1B84">
        <w:lastRenderedPageBreak/>
        <w:t>Kritéria pro zařazení do Programu</w:t>
      </w:r>
      <w:bookmarkEnd w:id="3"/>
    </w:p>
    <w:p w14:paraId="004ACD58" w14:textId="77777777" w:rsidR="00C55576" w:rsidRPr="003E1B84" w:rsidRDefault="00053C5F" w:rsidP="004B330D">
      <w:pPr>
        <w:pStyle w:val="Nadpis2"/>
      </w:pPr>
      <w:bookmarkStart w:id="4" w:name="_Toc524089003"/>
      <w:bookmarkStart w:id="5" w:name="_Toc429233"/>
      <w:bookmarkEnd w:id="2"/>
      <w:r w:rsidRPr="003E1B84">
        <w:t>Kritéria pro zařa</w:t>
      </w:r>
      <w:r w:rsidR="008642F4" w:rsidRPr="003E1B84">
        <w:t>zení zaměstnavatele</w:t>
      </w:r>
      <w:bookmarkEnd w:id="4"/>
      <w:bookmarkEnd w:id="5"/>
      <w:r w:rsidR="008642F4" w:rsidRPr="003E1B84">
        <w:t xml:space="preserve"> </w:t>
      </w:r>
      <w:r w:rsidR="002E1CFB" w:rsidRPr="003E1B84">
        <w:t>do Programu</w:t>
      </w:r>
    </w:p>
    <w:p w14:paraId="50B4673C" w14:textId="77777777" w:rsidR="004C0BE4" w:rsidRPr="003E1B84" w:rsidRDefault="004C0BE4" w:rsidP="00C55576">
      <w:pPr>
        <w:spacing w:after="0" w:line="240" w:lineRule="auto"/>
        <w:jc w:val="both"/>
        <w:rPr>
          <w:rFonts w:cs="Calibri"/>
          <w:szCs w:val="24"/>
        </w:rPr>
      </w:pPr>
    </w:p>
    <w:p w14:paraId="33E94077" w14:textId="3AD3C206" w:rsidR="000853E2" w:rsidRDefault="000853E2" w:rsidP="000853E2">
      <w:pPr>
        <w:spacing w:line="240" w:lineRule="auto"/>
        <w:jc w:val="both"/>
        <w:rPr>
          <w:rFonts w:asciiTheme="majorHAnsi" w:hAnsiTheme="majorHAnsi"/>
        </w:rPr>
      </w:pPr>
      <w:r w:rsidRPr="003E1B84">
        <w:rPr>
          <w:rFonts w:asciiTheme="majorHAnsi" w:hAnsiTheme="majorHAnsi"/>
        </w:rPr>
        <w:t xml:space="preserve">Zaměstnavatel může být na vlastní žádost do Programu zařazen, pokud splňuje následující </w:t>
      </w:r>
      <w:r w:rsidR="00E07EFE">
        <w:rPr>
          <w:rFonts w:asciiTheme="majorHAnsi" w:hAnsiTheme="majorHAnsi"/>
        </w:rPr>
        <w:t xml:space="preserve">obecná </w:t>
      </w:r>
      <w:r w:rsidR="008302AA">
        <w:rPr>
          <w:rFonts w:asciiTheme="majorHAnsi" w:hAnsiTheme="majorHAnsi"/>
        </w:rPr>
        <w:t xml:space="preserve">kritéria </w:t>
      </w:r>
      <w:r w:rsidR="00E07EFE">
        <w:rPr>
          <w:rFonts w:asciiTheme="majorHAnsi" w:hAnsiTheme="majorHAnsi"/>
        </w:rPr>
        <w:t xml:space="preserve">a </w:t>
      </w:r>
      <w:r w:rsidR="00316B7B">
        <w:rPr>
          <w:rFonts w:asciiTheme="majorHAnsi" w:hAnsiTheme="majorHAnsi"/>
        </w:rPr>
        <w:t xml:space="preserve">rovněž </w:t>
      </w:r>
      <w:r w:rsidR="00E07EFE">
        <w:rPr>
          <w:rFonts w:asciiTheme="majorHAnsi" w:hAnsiTheme="majorHAnsi"/>
        </w:rPr>
        <w:t>specifick</w:t>
      </w:r>
      <w:r w:rsidR="00316B7B">
        <w:rPr>
          <w:rFonts w:asciiTheme="majorHAnsi" w:hAnsiTheme="majorHAnsi"/>
        </w:rPr>
        <w:t>á</w:t>
      </w:r>
      <w:r w:rsidR="00E07EFE">
        <w:rPr>
          <w:rFonts w:asciiTheme="majorHAnsi" w:hAnsiTheme="majorHAnsi"/>
        </w:rPr>
        <w:t xml:space="preserve"> </w:t>
      </w:r>
      <w:r w:rsidRPr="003E1B84">
        <w:rPr>
          <w:rFonts w:asciiTheme="majorHAnsi" w:hAnsiTheme="majorHAnsi"/>
        </w:rPr>
        <w:t>kritéri</w:t>
      </w:r>
      <w:r w:rsidR="008302AA">
        <w:rPr>
          <w:rFonts w:asciiTheme="majorHAnsi" w:hAnsiTheme="majorHAnsi"/>
        </w:rPr>
        <w:t xml:space="preserve">a </w:t>
      </w:r>
      <w:r w:rsidR="00E07EFE">
        <w:rPr>
          <w:rFonts w:asciiTheme="majorHAnsi" w:hAnsiTheme="majorHAnsi"/>
        </w:rPr>
        <w:t>stanoven</w:t>
      </w:r>
      <w:r w:rsidR="00316B7B">
        <w:rPr>
          <w:rFonts w:asciiTheme="majorHAnsi" w:hAnsiTheme="majorHAnsi"/>
        </w:rPr>
        <w:t>á</w:t>
      </w:r>
      <w:r w:rsidR="00E07EFE">
        <w:rPr>
          <w:rFonts w:asciiTheme="majorHAnsi" w:hAnsiTheme="majorHAnsi"/>
        </w:rPr>
        <w:t xml:space="preserve"> pro jednotlivé typy zaměstnavatelů</w:t>
      </w:r>
      <w:r w:rsidRPr="003E1B84">
        <w:rPr>
          <w:rFonts w:asciiTheme="majorHAnsi" w:hAnsiTheme="majorHAnsi"/>
        </w:rPr>
        <w:t>:</w:t>
      </w:r>
    </w:p>
    <w:p w14:paraId="0CCDBBBD" w14:textId="23881B3E" w:rsidR="00E07EFE" w:rsidRDefault="00E07EFE" w:rsidP="00E07EFE">
      <w:pPr>
        <w:pStyle w:val="Nadpis3"/>
      </w:pPr>
      <w:r>
        <w:t>Obecná kritéria</w:t>
      </w:r>
      <w:r>
        <w:br/>
      </w:r>
    </w:p>
    <w:p w14:paraId="38F71E32" w14:textId="169FF581" w:rsidR="00FD48DC" w:rsidRPr="00E07EFE" w:rsidRDefault="00C55576" w:rsidP="00E07EFE">
      <w:pPr>
        <w:pStyle w:val="Default"/>
        <w:numPr>
          <w:ilvl w:val="0"/>
          <w:numId w:val="1"/>
        </w:numPr>
        <w:overflowPunct w:val="0"/>
        <w:spacing w:after="160"/>
        <w:contextualSpacing/>
        <w:jc w:val="both"/>
        <w:textAlignment w:val="baseline"/>
        <w:rPr>
          <w:rFonts w:ascii="Calibri" w:hAnsi="Calibri"/>
          <w:sz w:val="22"/>
        </w:rPr>
      </w:pPr>
      <w:r w:rsidRPr="00E07EFE">
        <w:rPr>
          <w:rFonts w:ascii="Calibri" w:hAnsi="Calibri"/>
          <w:sz w:val="22"/>
        </w:rPr>
        <w:t>Z</w:t>
      </w:r>
      <w:r w:rsidR="00053C5F" w:rsidRPr="00E07EFE">
        <w:rPr>
          <w:rFonts w:ascii="Calibri" w:hAnsi="Calibri"/>
          <w:sz w:val="22"/>
        </w:rPr>
        <w:t xml:space="preserve">aměstnavatel je </w:t>
      </w:r>
      <w:r w:rsidR="00FD48DC" w:rsidRPr="00E07EFE">
        <w:rPr>
          <w:rFonts w:ascii="Calibri" w:hAnsi="Calibri"/>
          <w:b/>
          <w:sz w:val="22"/>
        </w:rPr>
        <w:t>daňovým rezidentem v ČR</w:t>
      </w:r>
      <w:r w:rsidR="00FD48DC" w:rsidRPr="00E07EFE">
        <w:rPr>
          <w:rFonts w:ascii="Calibri" w:hAnsi="Calibri"/>
          <w:sz w:val="22"/>
        </w:rPr>
        <w:t xml:space="preserve"> </w:t>
      </w:r>
      <w:r w:rsidR="00053C5F" w:rsidRPr="00E07EFE">
        <w:rPr>
          <w:rFonts w:ascii="Calibri" w:hAnsi="Calibri"/>
          <w:sz w:val="22"/>
        </w:rPr>
        <w:t>dle zákona č. 586/92 Sb., o daních z</w:t>
      </w:r>
      <w:r w:rsidR="00FD48DC" w:rsidRPr="00E07EFE">
        <w:rPr>
          <w:rFonts w:ascii="Calibri" w:hAnsi="Calibri"/>
          <w:sz w:val="22"/>
        </w:rPr>
        <w:t> </w:t>
      </w:r>
      <w:r w:rsidR="00053C5F" w:rsidRPr="00E07EFE">
        <w:rPr>
          <w:rFonts w:ascii="Calibri" w:hAnsi="Calibri"/>
          <w:sz w:val="22"/>
        </w:rPr>
        <w:t>příjmů</w:t>
      </w:r>
      <w:r w:rsidR="00FD48DC" w:rsidRPr="00E07EFE">
        <w:rPr>
          <w:rFonts w:ascii="Calibri" w:hAnsi="Calibri"/>
          <w:sz w:val="22"/>
        </w:rPr>
        <w:t>.</w:t>
      </w:r>
      <w:r w:rsidR="00E07EFE">
        <w:rPr>
          <w:rFonts w:ascii="Calibri" w:hAnsi="Calibri"/>
          <w:sz w:val="22"/>
        </w:rPr>
        <w:t xml:space="preserve"> </w:t>
      </w:r>
      <w:r w:rsidR="005C0292" w:rsidRPr="00E07EFE">
        <w:rPr>
          <w:rFonts w:ascii="Calibri" w:hAnsi="Calibri"/>
          <w:sz w:val="22"/>
        </w:rPr>
        <w:t xml:space="preserve">Splnění tohoto kritéria </w:t>
      </w:r>
      <w:r w:rsidR="005C0292" w:rsidRPr="00E07EFE">
        <w:rPr>
          <w:rFonts w:ascii="Calibri" w:hAnsi="Calibri"/>
          <w:b/>
          <w:sz w:val="22"/>
        </w:rPr>
        <w:t>není vyžadováno</w:t>
      </w:r>
      <w:r w:rsidR="005C0292" w:rsidRPr="00E07EFE">
        <w:rPr>
          <w:rFonts w:ascii="Calibri" w:hAnsi="Calibri"/>
          <w:sz w:val="22"/>
        </w:rPr>
        <w:t xml:space="preserve">, pokud je zaměstnavatel dle zákona o daních z příjmu </w:t>
      </w:r>
      <w:r w:rsidR="005C0292" w:rsidRPr="00E07EFE">
        <w:rPr>
          <w:rFonts w:ascii="Calibri" w:hAnsi="Calibri"/>
          <w:b/>
          <w:sz w:val="22"/>
        </w:rPr>
        <w:t>poplatníkem daně</w:t>
      </w:r>
      <w:r w:rsidR="005C0292" w:rsidRPr="00E07EFE">
        <w:rPr>
          <w:rFonts w:ascii="Calibri" w:hAnsi="Calibri"/>
          <w:sz w:val="22"/>
        </w:rPr>
        <w:t>.</w:t>
      </w:r>
      <w:r w:rsidR="007E3DAF" w:rsidRPr="00E07EFE">
        <w:rPr>
          <w:rFonts w:ascii="Calibri" w:hAnsi="Calibri"/>
          <w:sz w:val="22"/>
        </w:rPr>
        <w:t xml:space="preserve"> </w:t>
      </w:r>
    </w:p>
    <w:p w14:paraId="7B4E35E8" w14:textId="77777777" w:rsidR="002A56BD" w:rsidRPr="003E1B84" w:rsidRDefault="002A56BD" w:rsidP="00E07EFE">
      <w:pPr>
        <w:pStyle w:val="Default"/>
        <w:numPr>
          <w:ilvl w:val="0"/>
          <w:numId w:val="1"/>
        </w:numPr>
        <w:ind w:left="357"/>
        <w:jc w:val="both"/>
        <w:rPr>
          <w:rFonts w:ascii="Calibri" w:hAnsi="Calibri"/>
          <w:sz w:val="22"/>
        </w:rPr>
      </w:pPr>
      <w:r w:rsidRPr="003E1B84">
        <w:rPr>
          <w:rFonts w:ascii="Calibri" w:hAnsi="Calibri"/>
          <w:sz w:val="22"/>
        </w:rPr>
        <w:t xml:space="preserve">Zaměstnavatel je v ČR registrován jako </w:t>
      </w:r>
      <w:r w:rsidRPr="003E1B84">
        <w:rPr>
          <w:rFonts w:ascii="Calibri" w:hAnsi="Calibri"/>
          <w:b/>
          <w:sz w:val="22"/>
        </w:rPr>
        <w:t>plátce zdravotního a sociálního pojištění</w:t>
      </w:r>
      <w:r w:rsidR="004B330D" w:rsidRPr="003E1B84">
        <w:rPr>
          <w:rFonts w:ascii="Calibri" w:hAnsi="Calibri"/>
          <w:sz w:val="22"/>
        </w:rPr>
        <w:t>.</w:t>
      </w:r>
      <w:r w:rsidRPr="003E1B84">
        <w:rPr>
          <w:rFonts w:ascii="Calibri" w:hAnsi="Calibri"/>
          <w:sz w:val="22"/>
        </w:rPr>
        <w:t xml:space="preserve"> </w:t>
      </w:r>
    </w:p>
    <w:p w14:paraId="02770C02" w14:textId="77777777" w:rsidR="00B4744A" w:rsidRPr="003E1B84" w:rsidRDefault="00120D6C" w:rsidP="00B4744A">
      <w:pPr>
        <w:pStyle w:val="Default"/>
        <w:ind w:left="357"/>
        <w:jc w:val="both"/>
        <w:rPr>
          <w:rFonts w:ascii="Calibri" w:hAnsi="Calibri"/>
          <w:sz w:val="22"/>
        </w:rPr>
      </w:pPr>
      <w:r w:rsidRPr="003E1B84">
        <w:rPr>
          <w:rFonts w:ascii="Calibri" w:hAnsi="Calibri"/>
          <w:sz w:val="22"/>
        </w:rPr>
        <w:t xml:space="preserve">Splnění tohoto kritéria </w:t>
      </w:r>
      <w:r w:rsidRPr="003E1B84">
        <w:rPr>
          <w:rFonts w:ascii="Calibri" w:hAnsi="Calibri"/>
          <w:b/>
          <w:sz w:val="22"/>
        </w:rPr>
        <w:t>není vyžadováno, pokud zaměstnavatel v ČR dosud nepodniká 2 roky</w:t>
      </w:r>
      <w:r w:rsidRPr="003E1B84">
        <w:rPr>
          <w:rFonts w:ascii="Calibri" w:hAnsi="Calibri"/>
          <w:sz w:val="22"/>
        </w:rPr>
        <w:t>, ale zároveň je dle zákona o daních z příjmu poplatníkem daně</w:t>
      </w:r>
      <w:r w:rsidR="00D73CD0" w:rsidRPr="003E1B84">
        <w:rPr>
          <w:rFonts w:ascii="Calibri" w:hAnsi="Calibri"/>
          <w:sz w:val="22"/>
        </w:rPr>
        <w:t>.</w:t>
      </w:r>
    </w:p>
    <w:p w14:paraId="2C144C9E" w14:textId="1980C6CE" w:rsidR="005F1BD8" w:rsidRPr="003E1B84" w:rsidRDefault="002A56BD" w:rsidP="00E07EFE">
      <w:pPr>
        <w:pStyle w:val="Default"/>
        <w:numPr>
          <w:ilvl w:val="0"/>
          <w:numId w:val="1"/>
        </w:numPr>
        <w:jc w:val="both"/>
        <w:rPr>
          <w:rFonts w:asciiTheme="majorHAnsi" w:hAnsiTheme="majorHAnsi"/>
          <w:sz w:val="22"/>
          <w:szCs w:val="22"/>
        </w:rPr>
      </w:pPr>
      <w:r w:rsidRPr="003E1B84">
        <w:rPr>
          <w:rFonts w:ascii="Calibri" w:hAnsi="Calibri"/>
          <w:sz w:val="22"/>
        </w:rPr>
        <w:t xml:space="preserve">Zaměstnavatel </w:t>
      </w:r>
      <w:r w:rsidR="006E11CB" w:rsidRPr="003E1B84">
        <w:rPr>
          <w:rFonts w:ascii="Calibri" w:hAnsi="Calibri"/>
          <w:sz w:val="22"/>
        </w:rPr>
        <w:t>(s výjimkou nově založené společnosti</w:t>
      </w:r>
      <w:r w:rsidR="00A5486E" w:rsidRPr="003E1B84">
        <w:rPr>
          <w:rFonts w:ascii="Calibri" w:hAnsi="Calibri"/>
          <w:sz w:val="22"/>
        </w:rPr>
        <w:t xml:space="preserve"> a společnosti typu start-up</w:t>
      </w:r>
      <w:r w:rsidR="006E11CB" w:rsidRPr="003E1B84">
        <w:rPr>
          <w:rFonts w:ascii="Calibri" w:hAnsi="Calibri"/>
          <w:sz w:val="22"/>
        </w:rPr>
        <w:t xml:space="preserve">) </w:t>
      </w:r>
      <w:r w:rsidRPr="003E1B84">
        <w:rPr>
          <w:rFonts w:ascii="Calibri" w:hAnsi="Calibri"/>
          <w:b/>
          <w:sz w:val="22"/>
        </w:rPr>
        <w:t>reálně vyvíjí</w:t>
      </w:r>
      <w:r w:rsidR="00B4744A" w:rsidRPr="003E1B84">
        <w:rPr>
          <w:rFonts w:ascii="Calibri" w:hAnsi="Calibri"/>
          <w:b/>
          <w:sz w:val="22"/>
        </w:rPr>
        <w:t xml:space="preserve"> </w:t>
      </w:r>
      <w:r w:rsidRPr="003E1B84">
        <w:rPr>
          <w:rFonts w:ascii="Calibri" w:hAnsi="Calibri"/>
          <w:b/>
          <w:sz w:val="22"/>
        </w:rPr>
        <w:t>činnost</w:t>
      </w:r>
      <w:r w:rsidRPr="003E1B84">
        <w:rPr>
          <w:rFonts w:ascii="Calibri" w:hAnsi="Calibri"/>
          <w:sz w:val="22"/>
        </w:rPr>
        <w:t xml:space="preserve"> </w:t>
      </w:r>
      <w:r w:rsidR="00B4744A" w:rsidRPr="003E1B84">
        <w:rPr>
          <w:rFonts w:asciiTheme="majorHAnsi" w:hAnsiTheme="majorHAnsi"/>
          <w:b/>
          <w:sz w:val="22"/>
        </w:rPr>
        <w:t>v oblasti</w:t>
      </w:r>
      <w:r w:rsidR="006E11CB" w:rsidRPr="003E1B84">
        <w:rPr>
          <w:rFonts w:asciiTheme="majorHAnsi" w:hAnsiTheme="majorHAnsi"/>
          <w:b/>
          <w:sz w:val="22"/>
        </w:rPr>
        <w:t xml:space="preserve"> výzkumu, </w:t>
      </w:r>
      <w:r w:rsidR="00984E74" w:rsidRPr="003E1B84">
        <w:rPr>
          <w:rFonts w:asciiTheme="majorHAnsi" w:hAnsiTheme="majorHAnsi"/>
          <w:b/>
          <w:sz w:val="22"/>
        </w:rPr>
        <w:t>v</w:t>
      </w:r>
      <w:r w:rsidR="006E11CB" w:rsidRPr="003E1B84">
        <w:rPr>
          <w:rFonts w:asciiTheme="majorHAnsi" w:hAnsiTheme="majorHAnsi"/>
          <w:b/>
          <w:sz w:val="22"/>
        </w:rPr>
        <w:t>ývoje, inovací,</w:t>
      </w:r>
      <w:r w:rsidR="00B4744A" w:rsidRPr="003E1B84">
        <w:rPr>
          <w:rFonts w:asciiTheme="majorHAnsi" w:hAnsiTheme="majorHAnsi"/>
          <w:b/>
          <w:sz w:val="22"/>
        </w:rPr>
        <w:t xml:space="preserve"> výroby</w:t>
      </w:r>
      <w:r w:rsidR="008A789C" w:rsidRPr="003E1B84">
        <w:rPr>
          <w:rFonts w:asciiTheme="majorHAnsi" w:hAnsiTheme="majorHAnsi"/>
          <w:b/>
          <w:sz w:val="22"/>
        </w:rPr>
        <w:t>,</w:t>
      </w:r>
      <w:r w:rsidR="00B4744A" w:rsidRPr="003E1B84">
        <w:rPr>
          <w:rFonts w:asciiTheme="majorHAnsi" w:hAnsiTheme="majorHAnsi"/>
          <w:b/>
          <w:sz w:val="22"/>
        </w:rPr>
        <w:t xml:space="preserve"> poskytování služeb</w:t>
      </w:r>
      <w:r w:rsidR="008A789C" w:rsidRPr="003E1B84">
        <w:rPr>
          <w:rFonts w:asciiTheme="majorHAnsi" w:hAnsiTheme="majorHAnsi"/>
          <w:b/>
          <w:sz w:val="22"/>
        </w:rPr>
        <w:t xml:space="preserve"> nebo působí ve veřejném sektoru</w:t>
      </w:r>
      <w:r w:rsidR="005F1BD8" w:rsidRPr="003E1B84">
        <w:rPr>
          <w:rFonts w:asciiTheme="majorHAnsi" w:hAnsiTheme="majorHAnsi"/>
          <w:sz w:val="22"/>
        </w:rPr>
        <w:t>.</w:t>
      </w:r>
      <w:r w:rsidR="00B4744A" w:rsidRPr="003E1B84">
        <w:rPr>
          <w:rFonts w:asciiTheme="majorHAnsi" w:hAnsiTheme="majorHAnsi"/>
          <w:sz w:val="22"/>
        </w:rPr>
        <w:t xml:space="preserve"> </w:t>
      </w:r>
    </w:p>
    <w:p w14:paraId="21CC2377" w14:textId="77777777" w:rsidR="00316B59" w:rsidRPr="003E1B84" w:rsidRDefault="005F1BD8" w:rsidP="00411DA4">
      <w:pPr>
        <w:pStyle w:val="Default"/>
        <w:rPr>
          <w:rFonts w:ascii="Calibri" w:hAnsi="Calibri"/>
          <w:sz w:val="22"/>
          <w:szCs w:val="22"/>
        </w:rPr>
      </w:pPr>
      <w:proofErr w:type="gramStart"/>
      <w:r w:rsidRPr="003E1B84">
        <w:rPr>
          <w:rFonts w:asciiTheme="majorHAnsi" w:hAnsiTheme="majorHAnsi"/>
          <w:sz w:val="22"/>
          <w:szCs w:val="22"/>
        </w:rPr>
        <w:t xml:space="preserve">4)   </w:t>
      </w:r>
      <w:r w:rsidR="00316B59" w:rsidRPr="003E1B84">
        <w:rPr>
          <w:rFonts w:ascii="Calibri" w:hAnsi="Calibri"/>
          <w:sz w:val="22"/>
          <w:szCs w:val="22"/>
        </w:rPr>
        <w:t>Zaměstnavatel</w:t>
      </w:r>
      <w:proofErr w:type="gramEnd"/>
      <w:r w:rsidR="00316B59" w:rsidRPr="003E1B84">
        <w:rPr>
          <w:rFonts w:ascii="Calibri" w:hAnsi="Calibri"/>
          <w:sz w:val="22"/>
          <w:szCs w:val="22"/>
        </w:rPr>
        <w:t xml:space="preserve"> má </w:t>
      </w:r>
      <w:r w:rsidR="00316B59" w:rsidRPr="003E1B84">
        <w:rPr>
          <w:rFonts w:ascii="Calibri" w:hAnsi="Calibri"/>
          <w:b/>
          <w:sz w:val="22"/>
          <w:szCs w:val="22"/>
        </w:rPr>
        <w:t>vyrovnané závazky vůči státu</w:t>
      </w:r>
      <w:r w:rsidR="00316B59" w:rsidRPr="003E1B84">
        <w:rPr>
          <w:rFonts w:ascii="Calibri" w:hAnsi="Calibri"/>
          <w:sz w:val="22"/>
          <w:szCs w:val="22"/>
        </w:rPr>
        <w:t xml:space="preserve">: </w:t>
      </w:r>
    </w:p>
    <w:p w14:paraId="2F796373" w14:textId="77777777" w:rsidR="00316B59" w:rsidRPr="003E1B84" w:rsidRDefault="00316B59" w:rsidP="00E07EFE">
      <w:pPr>
        <w:pStyle w:val="Default"/>
        <w:numPr>
          <w:ilvl w:val="0"/>
          <w:numId w:val="2"/>
        </w:numPr>
        <w:overflowPunct w:val="0"/>
        <w:contextualSpacing/>
        <w:jc w:val="both"/>
        <w:textAlignment w:val="baseline"/>
        <w:rPr>
          <w:rFonts w:ascii="Calibri" w:hAnsi="Calibri"/>
          <w:sz w:val="22"/>
        </w:rPr>
      </w:pPr>
      <w:r w:rsidRPr="003E1B84">
        <w:rPr>
          <w:rFonts w:ascii="Calibri" w:hAnsi="Calibri"/>
          <w:sz w:val="22"/>
        </w:rPr>
        <w:t>nemá daňové nedoplatky z podnikání</w:t>
      </w:r>
    </w:p>
    <w:p w14:paraId="5EE8F6BC" w14:textId="77777777" w:rsidR="00316B59" w:rsidRPr="003E1B84" w:rsidRDefault="00316B59" w:rsidP="00E07EFE">
      <w:pPr>
        <w:pStyle w:val="Default"/>
        <w:numPr>
          <w:ilvl w:val="0"/>
          <w:numId w:val="2"/>
        </w:numPr>
        <w:overflowPunct w:val="0"/>
        <w:contextualSpacing/>
        <w:jc w:val="both"/>
        <w:textAlignment w:val="baseline"/>
        <w:rPr>
          <w:rFonts w:ascii="Calibri" w:hAnsi="Calibri"/>
          <w:sz w:val="22"/>
        </w:rPr>
      </w:pPr>
      <w:r w:rsidRPr="003E1B84">
        <w:rPr>
          <w:rFonts w:ascii="Calibri" w:hAnsi="Calibri"/>
          <w:sz w:val="22"/>
        </w:rPr>
        <w:t xml:space="preserve">nemá nedoplatky pojistného na sociálním zabezpečení a příspěvku na státní politiku zaměstnanosti, </w:t>
      </w:r>
    </w:p>
    <w:p w14:paraId="2A4E80D6" w14:textId="77777777" w:rsidR="00316B59" w:rsidRPr="003E1B84" w:rsidRDefault="00316B59" w:rsidP="00E07EFE">
      <w:pPr>
        <w:pStyle w:val="Default"/>
        <w:numPr>
          <w:ilvl w:val="0"/>
          <w:numId w:val="2"/>
        </w:numPr>
        <w:overflowPunct w:val="0"/>
        <w:contextualSpacing/>
        <w:jc w:val="both"/>
        <w:textAlignment w:val="baseline"/>
        <w:rPr>
          <w:rFonts w:ascii="Calibri" w:hAnsi="Calibri"/>
          <w:sz w:val="22"/>
        </w:rPr>
      </w:pPr>
      <w:r w:rsidRPr="003E1B84">
        <w:rPr>
          <w:rFonts w:ascii="Calibri" w:hAnsi="Calibri"/>
          <w:sz w:val="22"/>
        </w:rPr>
        <w:t xml:space="preserve">nemá nedoplatky na pojistném na veřejném zdravotním pojištění; </w:t>
      </w:r>
    </w:p>
    <w:p w14:paraId="20B152DB" w14:textId="4F4ED6EC" w:rsidR="00316B59" w:rsidRPr="003E1B84" w:rsidRDefault="00316B59" w:rsidP="00E07EFE">
      <w:pPr>
        <w:pStyle w:val="Default"/>
        <w:numPr>
          <w:ilvl w:val="0"/>
          <w:numId w:val="23"/>
        </w:numPr>
        <w:ind w:left="357"/>
        <w:jc w:val="both"/>
        <w:rPr>
          <w:rFonts w:ascii="Calibri" w:hAnsi="Calibri"/>
          <w:sz w:val="22"/>
        </w:rPr>
      </w:pPr>
      <w:r w:rsidRPr="003E1B84">
        <w:rPr>
          <w:rFonts w:ascii="Calibri" w:hAnsi="Calibri"/>
          <w:b/>
          <w:sz w:val="22"/>
        </w:rPr>
        <w:t>Zaměstnavateli nebyla v období 2 let</w:t>
      </w:r>
      <w:r w:rsidRPr="003E1B84">
        <w:rPr>
          <w:rFonts w:ascii="Calibri" w:hAnsi="Calibri"/>
          <w:sz w:val="22"/>
        </w:rPr>
        <w:t xml:space="preserve"> </w:t>
      </w:r>
      <w:r w:rsidR="00874C87" w:rsidRPr="003E1B84">
        <w:rPr>
          <w:rFonts w:ascii="Calibri" w:hAnsi="Calibri"/>
          <w:sz w:val="22"/>
        </w:rPr>
        <w:t xml:space="preserve">(podniká-li již v ČR takovou dobu) </w:t>
      </w:r>
      <w:r w:rsidRPr="003E1B84">
        <w:rPr>
          <w:rFonts w:ascii="Calibri" w:hAnsi="Calibri"/>
          <w:sz w:val="22"/>
        </w:rPr>
        <w:t xml:space="preserve">před podáním žádosti </w:t>
      </w:r>
      <w:r w:rsidR="00874C87" w:rsidRPr="003E1B84">
        <w:rPr>
          <w:rFonts w:ascii="Calibri" w:hAnsi="Calibri"/>
          <w:sz w:val="22"/>
        </w:rPr>
        <w:br/>
      </w:r>
      <w:r w:rsidRPr="003E1B84">
        <w:rPr>
          <w:rFonts w:ascii="Calibri" w:hAnsi="Calibri"/>
          <w:sz w:val="22"/>
        </w:rPr>
        <w:t xml:space="preserve">o zařazení do Programu uložena: </w:t>
      </w:r>
    </w:p>
    <w:p w14:paraId="4DC46F7A" w14:textId="24BC8827" w:rsidR="00316B59" w:rsidRPr="003E1B84" w:rsidRDefault="00316B59" w:rsidP="00E07EFE">
      <w:pPr>
        <w:pStyle w:val="Default"/>
        <w:numPr>
          <w:ilvl w:val="0"/>
          <w:numId w:val="10"/>
        </w:numPr>
        <w:jc w:val="both"/>
        <w:rPr>
          <w:rFonts w:ascii="Calibri" w:hAnsi="Calibri"/>
          <w:sz w:val="22"/>
        </w:rPr>
      </w:pPr>
      <w:r w:rsidRPr="003E1B84">
        <w:rPr>
          <w:rFonts w:ascii="Calibri" w:hAnsi="Calibri"/>
          <w:b/>
          <w:sz w:val="22"/>
        </w:rPr>
        <w:t>pokuta</w:t>
      </w:r>
      <w:r w:rsidRPr="003E1B84">
        <w:rPr>
          <w:rFonts w:ascii="Calibri" w:hAnsi="Calibri"/>
          <w:sz w:val="22"/>
        </w:rPr>
        <w:t xml:space="preserve"> </w:t>
      </w:r>
      <w:ins w:id="6" w:author="BRYCHTA Ondřej, Mgr." w:date="2019-06-20T10:54:00Z">
        <w:r w:rsidR="002E6B79">
          <w:rPr>
            <w:rFonts w:ascii="Calibri" w:hAnsi="Calibri"/>
            <w:sz w:val="22"/>
          </w:rPr>
          <w:t xml:space="preserve">vyšší než 100 000,- Kč </w:t>
        </w:r>
      </w:ins>
      <w:r w:rsidRPr="003E1B84">
        <w:rPr>
          <w:rFonts w:ascii="Calibri" w:hAnsi="Calibri"/>
          <w:sz w:val="22"/>
        </w:rPr>
        <w:t>za umožnění výkonu nelegální práce</w:t>
      </w:r>
      <w:r w:rsidR="00074F8B">
        <w:rPr>
          <w:rFonts w:ascii="Calibri" w:hAnsi="Calibri"/>
          <w:sz w:val="22"/>
        </w:rPr>
        <w:t xml:space="preserve"> </w:t>
      </w:r>
      <w:r w:rsidRPr="003E1B84">
        <w:rPr>
          <w:rFonts w:ascii="Calibri" w:hAnsi="Calibri"/>
          <w:sz w:val="22"/>
        </w:rPr>
        <w:t xml:space="preserve">anebo, </w:t>
      </w:r>
    </w:p>
    <w:p w14:paraId="03F585F2" w14:textId="77777777" w:rsidR="00316B59" w:rsidRPr="003E1B84" w:rsidRDefault="00316B59" w:rsidP="00E07EFE">
      <w:pPr>
        <w:pStyle w:val="Default"/>
        <w:numPr>
          <w:ilvl w:val="0"/>
          <w:numId w:val="10"/>
        </w:numPr>
        <w:jc w:val="both"/>
        <w:rPr>
          <w:rFonts w:ascii="Calibri" w:hAnsi="Calibri"/>
          <w:sz w:val="22"/>
        </w:rPr>
      </w:pPr>
      <w:r w:rsidRPr="003E1B84">
        <w:rPr>
          <w:rFonts w:ascii="Calibri" w:hAnsi="Calibri"/>
          <w:b/>
          <w:sz w:val="22"/>
        </w:rPr>
        <w:t>opakovaně pokuta</w:t>
      </w:r>
      <w:r w:rsidRPr="003E1B84">
        <w:rPr>
          <w:rFonts w:ascii="Calibri" w:hAnsi="Calibri"/>
          <w:sz w:val="22"/>
        </w:rPr>
        <w:t xml:space="preserve"> vyšší než 100 000,- Kč za porušení povinností vyplývajících z právních předpisů kontrolovaných Úřadem práce ČR, Státním úřadem inspekce práce nebo oblastními inspektoráty práce anebo povinnosti výběru pojistného na veřejné zdravotní pojištění.</w:t>
      </w:r>
    </w:p>
    <w:p w14:paraId="5D407693" w14:textId="6848D514" w:rsidR="007E47C9" w:rsidRPr="003E1B84" w:rsidRDefault="003D6B17" w:rsidP="00E07EFE">
      <w:pPr>
        <w:pStyle w:val="Default"/>
        <w:numPr>
          <w:ilvl w:val="0"/>
          <w:numId w:val="23"/>
        </w:numPr>
        <w:jc w:val="both"/>
        <w:rPr>
          <w:rFonts w:ascii="Calibri" w:hAnsi="Calibri"/>
          <w:sz w:val="22"/>
        </w:rPr>
      </w:pPr>
      <w:r w:rsidRPr="003E1B84">
        <w:rPr>
          <w:rFonts w:ascii="Calibri" w:hAnsi="Calibri"/>
          <w:sz w:val="22"/>
        </w:rPr>
        <w:t xml:space="preserve">Zaměstnavatel zveřejnil </w:t>
      </w:r>
      <w:r w:rsidR="007E47C9" w:rsidRPr="003E1B84">
        <w:rPr>
          <w:rFonts w:ascii="Calibri" w:hAnsi="Calibri"/>
          <w:sz w:val="22"/>
        </w:rPr>
        <w:t>v centrální evidenci</w:t>
      </w:r>
      <w:r w:rsidRPr="003E1B84">
        <w:rPr>
          <w:rFonts w:ascii="Calibri" w:hAnsi="Calibri"/>
          <w:sz w:val="22"/>
        </w:rPr>
        <w:t xml:space="preserve"> </w:t>
      </w:r>
      <w:r w:rsidRPr="003E1B84">
        <w:rPr>
          <w:rFonts w:ascii="Calibri" w:hAnsi="Calibri"/>
          <w:b/>
          <w:sz w:val="22"/>
        </w:rPr>
        <w:t>volných pracovních míst</w:t>
      </w:r>
      <w:r w:rsidRPr="003E1B84">
        <w:rPr>
          <w:rFonts w:ascii="Calibri" w:hAnsi="Calibri"/>
          <w:sz w:val="22"/>
        </w:rPr>
        <w:t xml:space="preserve"> </w:t>
      </w:r>
      <w:proofErr w:type="spellStart"/>
      <w:r w:rsidRPr="003E1B84">
        <w:rPr>
          <w:rFonts w:ascii="Calibri" w:hAnsi="Calibri"/>
          <w:sz w:val="22"/>
        </w:rPr>
        <w:t>obsaditelných</w:t>
      </w:r>
      <w:proofErr w:type="spellEnd"/>
      <w:r w:rsidRPr="003E1B84">
        <w:rPr>
          <w:rFonts w:ascii="Calibri" w:hAnsi="Calibri"/>
          <w:sz w:val="22"/>
        </w:rPr>
        <w:t xml:space="preserve"> držiteli zaměstnanecké nebo modré karty volné pracovní místo a vybral si na toto místo konkrétního pracovníka – občana třetího státu, s nímž hodlá uzavřít nebo již uzavřel pracovněprávní vztah.</w:t>
      </w:r>
      <w:r w:rsidR="009F0382" w:rsidRPr="003E1B84">
        <w:t xml:space="preserve"> </w:t>
      </w:r>
      <w:r w:rsidR="00F974A2">
        <w:br/>
      </w:r>
      <w:r w:rsidR="009F0382" w:rsidRPr="003E1B84">
        <w:rPr>
          <w:rFonts w:ascii="Calibri" w:hAnsi="Calibri"/>
          <w:sz w:val="22"/>
        </w:rPr>
        <w:t xml:space="preserve">V případě zaměstnání cizince s volným přístupem na trh práce podle § 98 zákona č. 435/2004 Sb., o zaměstnanosti, se splnění této podmínky nevyžaduje. </w:t>
      </w:r>
      <w:r w:rsidR="009F0382" w:rsidRPr="003E1B84">
        <w:rPr>
          <w:rFonts w:ascii="Calibri" w:hAnsi="Calibri"/>
          <w:b/>
          <w:sz w:val="22"/>
        </w:rPr>
        <w:t xml:space="preserve">Nevyžaduje </w:t>
      </w:r>
      <w:r w:rsidR="009F0382" w:rsidRPr="003E1B84">
        <w:rPr>
          <w:rFonts w:ascii="Calibri" w:hAnsi="Calibri"/>
          <w:sz w:val="22"/>
        </w:rPr>
        <w:t xml:space="preserve">se ani u účastníků Programu, kteří v ČR </w:t>
      </w:r>
      <w:r w:rsidR="009F0382" w:rsidRPr="003E1B84">
        <w:rPr>
          <w:rFonts w:ascii="Calibri" w:hAnsi="Calibri"/>
          <w:b/>
          <w:sz w:val="22"/>
        </w:rPr>
        <w:t>neuzavírají pracovněprávní vztah</w:t>
      </w:r>
      <w:r w:rsidR="009F0382" w:rsidRPr="003E1B84">
        <w:rPr>
          <w:rFonts w:ascii="Calibri" w:hAnsi="Calibri"/>
          <w:sz w:val="22"/>
        </w:rPr>
        <w:t>.</w:t>
      </w:r>
    </w:p>
    <w:p w14:paraId="0D11BAE6" w14:textId="2EED5A04" w:rsidR="00C802D4" w:rsidRDefault="009F0382" w:rsidP="005F1BD8">
      <w:pPr>
        <w:spacing w:line="240" w:lineRule="auto"/>
        <w:jc w:val="both"/>
        <w:rPr>
          <w:rFonts w:asciiTheme="majorHAnsi" w:hAnsiTheme="majorHAnsi" w:cs="Arial"/>
        </w:rPr>
      </w:pPr>
      <w:r w:rsidRPr="003E1B84">
        <w:rPr>
          <w:rFonts w:asciiTheme="majorHAnsi" w:hAnsiTheme="majorHAnsi" w:cs="Arial"/>
        </w:rPr>
        <w:br/>
      </w:r>
      <w:r w:rsidR="00C802D4" w:rsidRPr="003E1B84">
        <w:rPr>
          <w:rFonts w:asciiTheme="majorHAnsi" w:hAnsiTheme="majorHAnsi" w:cs="Arial"/>
        </w:rPr>
        <w:t xml:space="preserve">Tato kritéria přiměřeně platí i pro zaměstnavatele již zařazeného do Programu, který žádá </w:t>
      </w:r>
      <w:r w:rsidR="00C802D4" w:rsidRPr="003E1B84">
        <w:rPr>
          <w:rFonts w:asciiTheme="majorHAnsi" w:hAnsiTheme="majorHAnsi" w:cs="Arial"/>
        </w:rPr>
        <w:br/>
        <w:t xml:space="preserve">o </w:t>
      </w:r>
      <w:r w:rsidR="00C802D4" w:rsidRPr="003E1B84">
        <w:rPr>
          <w:rFonts w:asciiTheme="majorHAnsi" w:hAnsiTheme="majorHAnsi" w:cs="Arial"/>
          <w:b/>
        </w:rPr>
        <w:t xml:space="preserve">zařazení dalšího zahraničního </w:t>
      </w:r>
      <w:r w:rsidR="005067BE" w:rsidRPr="003E1B84">
        <w:rPr>
          <w:rFonts w:asciiTheme="majorHAnsi" w:hAnsiTheme="majorHAnsi" w:cs="Arial"/>
          <w:b/>
        </w:rPr>
        <w:t>pracovníka</w:t>
      </w:r>
      <w:r w:rsidR="00C802D4" w:rsidRPr="003E1B84">
        <w:rPr>
          <w:rFonts w:asciiTheme="majorHAnsi" w:hAnsiTheme="majorHAnsi" w:cs="Arial"/>
        </w:rPr>
        <w:t>.</w:t>
      </w:r>
    </w:p>
    <w:p w14:paraId="62A32690" w14:textId="5CFDA661" w:rsidR="00EE5CB5" w:rsidRDefault="00EE5CB5" w:rsidP="005F1BD8">
      <w:pPr>
        <w:spacing w:line="240" w:lineRule="auto"/>
        <w:jc w:val="both"/>
        <w:rPr>
          <w:rFonts w:asciiTheme="majorHAnsi" w:hAnsiTheme="majorHAnsi" w:cs="Arial"/>
        </w:rPr>
      </w:pPr>
    </w:p>
    <w:p w14:paraId="09E4B0B5" w14:textId="7DB745FC" w:rsidR="00EE5CB5" w:rsidRDefault="00EE5CB5" w:rsidP="005F1BD8">
      <w:pPr>
        <w:spacing w:line="240" w:lineRule="auto"/>
        <w:jc w:val="both"/>
        <w:rPr>
          <w:rFonts w:asciiTheme="majorHAnsi" w:hAnsiTheme="majorHAnsi" w:cs="Arial"/>
        </w:rPr>
      </w:pPr>
    </w:p>
    <w:p w14:paraId="7B04D26C" w14:textId="4B37E450" w:rsidR="00EE5CB5" w:rsidRDefault="00EE5CB5" w:rsidP="005F1BD8">
      <w:pPr>
        <w:spacing w:line="240" w:lineRule="auto"/>
        <w:jc w:val="both"/>
        <w:rPr>
          <w:rFonts w:asciiTheme="majorHAnsi" w:hAnsiTheme="majorHAnsi" w:cs="Arial"/>
        </w:rPr>
      </w:pPr>
    </w:p>
    <w:p w14:paraId="3A3EAE33" w14:textId="5A3CCFCE" w:rsidR="00EE5CB5" w:rsidRDefault="00EE5CB5" w:rsidP="005F1BD8">
      <w:pPr>
        <w:spacing w:line="240" w:lineRule="auto"/>
        <w:jc w:val="both"/>
        <w:rPr>
          <w:rFonts w:asciiTheme="majorHAnsi" w:hAnsiTheme="majorHAnsi" w:cs="Arial"/>
        </w:rPr>
      </w:pPr>
    </w:p>
    <w:p w14:paraId="69FCF916" w14:textId="6D84697B" w:rsidR="00EE5CB5" w:rsidRDefault="00EE5CB5" w:rsidP="005F1BD8">
      <w:pPr>
        <w:spacing w:line="240" w:lineRule="auto"/>
        <w:jc w:val="both"/>
        <w:rPr>
          <w:rFonts w:asciiTheme="majorHAnsi" w:hAnsiTheme="majorHAnsi" w:cs="Arial"/>
        </w:rPr>
      </w:pPr>
    </w:p>
    <w:p w14:paraId="0BCF97C9" w14:textId="391A18C9" w:rsidR="00EE5CB5" w:rsidRDefault="00EE5CB5" w:rsidP="005F1BD8">
      <w:pPr>
        <w:spacing w:line="240" w:lineRule="auto"/>
        <w:jc w:val="both"/>
        <w:rPr>
          <w:rFonts w:asciiTheme="majorHAnsi" w:hAnsiTheme="majorHAnsi" w:cs="Arial"/>
        </w:rPr>
      </w:pPr>
    </w:p>
    <w:p w14:paraId="3935B102" w14:textId="77777777" w:rsidR="00EE5CB5" w:rsidRPr="003E1B84" w:rsidRDefault="00EE5CB5" w:rsidP="005F1BD8">
      <w:pPr>
        <w:spacing w:line="240" w:lineRule="auto"/>
        <w:jc w:val="both"/>
        <w:rPr>
          <w:rFonts w:asciiTheme="majorHAnsi" w:hAnsiTheme="majorHAnsi" w:cs="Arial"/>
        </w:rPr>
      </w:pPr>
    </w:p>
    <w:p w14:paraId="696A1E52" w14:textId="0DA1264A" w:rsidR="00E07EFE" w:rsidRDefault="005F1BD8" w:rsidP="005F1BD8">
      <w:pPr>
        <w:pStyle w:val="Nadpis3"/>
      </w:pPr>
      <w:r w:rsidRPr="003E1B84">
        <w:lastRenderedPageBreak/>
        <w:t>Specifick</w:t>
      </w:r>
      <w:r w:rsidR="00E07EFE">
        <w:t>á</w:t>
      </w:r>
      <w:r w:rsidRPr="003E1B84">
        <w:t xml:space="preserve"> kritéri</w:t>
      </w:r>
      <w:r w:rsidR="00E07EFE">
        <w:t>a</w:t>
      </w:r>
      <w:r w:rsidRPr="003E1B84">
        <w:t xml:space="preserve"> </w:t>
      </w:r>
      <w:r w:rsidR="00E07EFE">
        <w:t>dle typu zaměstnavatele</w:t>
      </w:r>
    </w:p>
    <w:p w14:paraId="2B9D1865" w14:textId="3ED1BB27" w:rsidR="00E07EFE" w:rsidRDefault="00E07EFE" w:rsidP="00411DA4">
      <w:pPr>
        <w:spacing w:after="0"/>
      </w:pPr>
      <w:r>
        <w:rPr>
          <w:rFonts w:asciiTheme="majorHAnsi" w:hAnsiTheme="majorHAnsi"/>
        </w:rPr>
        <w:t xml:space="preserve"> </w:t>
      </w:r>
    </w:p>
    <w:tbl>
      <w:tblPr>
        <w:tblStyle w:val="Mkatabulky"/>
        <w:tblW w:w="0" w:type="auto"/>
        <w:tblLook w:val="04A0" w:firstRow="1" w:lastRow="0" w:firstColumn="1" w:lastColumn="0" w:noHBand="0" w:noVBand="1"/>
      </w:tblPr>
      <w:tblGrid>
        <w:gridCol w:w="1492"/>
        <w:gridCol w:w="7570"/>
      </w:tblGrid>
      <w:tr w:rsidR="00E07EFE" w14:paraId="003D09E3" w14:textId="77777777" w:rsidTr="00E07EFE">
        <w:tc>
          <w:tcPr>
            <w:tcW w:w="1129" w:type="dxa"/>
          </w:tcPr>
          <w:p w14:paraId="17C71110" w14:textId="4ECAF9D0" w:rsidR="00E07EFE" w:rsidRPr="00BE45D0" w:rsidRDefault="00E07EFE" w:rsidP="00E07EFE">
            <w:pPr>
              <w:jc w:val="both"/>
            </w:pPr>
            <w:r w:rsidRPr="00BE45D0">
              <w:rPr>
                <w:rFonts w:asciiTheme="majorHAnsi" w:hAnsiTheme="majorHAnsi"/>
              </w:rPr>
              <w:t>Investor</w:t>
            </w:r>
          </w:p>
        </w:tc>
        <w:tc>
          <w:tcPr>
            <w:tcW w:w="7933" w:type="dxa"/>
          </w:tcPr>
          <w:p w14:paraId="4AE64DA2" w14:textId="502F1129" w:rsidR="00E07EFE" w:rsidRPr="00BE45D0" w:rsidRDefault="00E07EFE" w:rsidP="00E07EFE">
            <w:pPr>
              <w:jc w:val="both"/>
            </w:pPr>
            <w:r w:rsidRPr="00BE45D0">
              <w:rPr>
                <w:rFonts w:asciiTheme="majorHAnsi" w:hAnsiTheme="majorHAnsi"/>
              </w:rPr>
              <w:t>Působí v ČR alespoň</w:t>
            </w:r>
            <w:r w:rsidRPr="00BE45D0">
              <w:rPr>
                <w:rFonts w:asciiTheme="majorHAnsi" w:hAnsiTheme="majorHAnsi"/>
                <w:b/>
              </w:rPr>
              <w:t xml:space="preserve"> 1 rok </w:t>
            </w:r>
            <w:r w:rsidRPr="00BE45D0">
              <w:rPr>
                <w:rFonts w:asciiTheme="majorHAnsi" w:hAnsiTheme="majorHAnsi"/>
              </w:rPr>
              <w:t xml:space="preserve">a zaměstnává ke dni podání žádosti alespoň </w:t>
            </w:r>
            <w:r w:rsidRPr="00BE45D0">
              <w:rPr>
                <w:rFonts w:asciiTheme="majorHAnsi" w:hAnsiTheme="majorHAnsi"/>
                <w:b/>
              </w:rPr>
              <w:t xml:space="preserve">50 osob </w:t>
            </w:r>
            <w:r w:rsidRPr="00BE45D0">
              <w:rPr>
                <w:rFonts w:asciiTheme="majorHAnsi" w:hAnsiTheme="majorHAnsi"/>
                <w:b/>
              </w:rPr>
              <w:br/>
              <w:t>v ČR a 250 osob celosvětově</w:t>
            </w:r>
            <w:r w:rsidRPr="00BE45D0">
              <w:rPr>
                <w:rFonts w:asciiTheme="majorHAnsi" w:hAnsiTheme="majorHAnsi"/>
              </w:rPr>
              <w:t>.</w:t>
            </w:r>
          </w:p>
        </w:tc>
      </w:tr>
      <w:tr w:rsidR="005E20FB" w14:paraId="11EDD388" w14:textId="77777777" w:rsidTr="00E07EFE">
        <w:tc>
          <w:tcPr>
            <w:tcW w:w="1129" w:type="dxa"/>
          </w:tcPr>
          <w:p w14:paraId="4C6D8697" w14:textId="7EA5EB5E" w:rsidR="005E20FB" w:rsidRPr="00BE45D0" w:rsidRDefault="005E20FB" w:rsidP="00E07EFE">
            <w:pPr>
              <w:jc w:val="both"/>
              <w:rPr>
                <w:rFonts w:asciiTheme="majorHAnsi" w:hAnsiTheme="majorHAnsi"/>
              </w:rPr>
            </w:pPr>
            <w:r w:rsidRPr="00BE45D0">
              <w:rPr>
                <w:rFonts w:asciiTheme="majorHAnsi" w:hAnsiTheme="majorHAnsi"/>
                <w:b/>
              </w:rPr>
              <w:t>Výzkumná organizace</w:t>
            </w:r>
          </w:p>
        </w:tc>
        <w:tc>
          <w:tcPr>
            <w:tcW w:w="7933" w:type="dxa"/>
          </w:tcPr>
          <w:p w14:paraId="20D1210E" w14:textId="397EFEE0" w:rsidR="005E20FB" w:rsidRPr="00BE45D0" w:rsidRDefault="005E20FB" w:rsidP="005E20FB">
            <w:pPr>
              <w:jc w:val="both"/>
              <w:rPr>
                <w:rFonts w:asciiTheme="majorHAnsi" w:hAnsiTheme="majorHAnsi"/>
              </w:rPr>
            </w:pPr>
            <w:r w:rsidRPr="00BE45D0">
              <w:rPr>
                <w:rFonts w:asciiTheme="majorHAnsi" w:hAnsiTheme="majorHAnsi" w:cs="Arial"/>
              </w:rPr>
              <w:t>Organizace je zapsaná v Seznamu výzkumných organizací</w:t>
            </w:r>
            <w:r w:rsidR="00BD425F" w:rsidRPr="00BE45D0">
              <w:rPr>
                <w:rFonts w:asciiTheme="majorHAnsi" w:hAnsiTheme="majorHAnsi" w:cs="Arial"/>
              </w:rPr>
              <w:t>.</w:t>
            </w:r>
          </w:p>
        </w:tc>
      </w:tr>
      <w:tr w:rsidR="00E07EFE" w14:paraId="546DF7A9" w14:textId="77777777" w:rsidTr="00E07EFE">
        <w:tc>
          <w:tcPr>
            <w:tcW w:w="1129" w:type="dxa"/>
          </w:tcPr>
          <w:p w14:paraId="40B0E843" w14:textId="2951607F" w:rsidR="00E07EFE" w:rsidRPr="00BE45D0" w:rsidRDefault="00E07EFE" w:rsidP="00E07EFE">
            <w:pPr>
              <w:jc w:val="both"/>
            </w:pPr>
            <w:r w:rsidRPr="00BE45D0">
              <w:rPr>
                <w:rFonts w:asciiTheme="majorHAnsi" w:hAnsiTheme="majorHAnsi"/>
              </w:rPr>
              <w:t>Technologická společnost</w:t>
            </w:r>
          </w:p>
        </w:tc>
        <w:tc>
          <w:tcPr>
            <w:tcW w:w="7933" w:type="dxa"/>
          </w:tcPr>
          <w:p w14:paraId="5DCB1EEB" w14:textId="67D8B3E3" w:rsidR="00E07EFE" w:rsidRPr="00BE45D0" w:rsidRDefault="00E07EFE" w:rsidP="00715601">
            <w:pPr>
              <w:jc w:val="both"/>
            </w:pPr>
            <w:r w:rsidRPr="00BE45D0">
              <w:rPr>
                <w:rFonts w:asciiTheme="majorHAnsi" w:hAnsiTheme="majorHAnsi"/>
              </w:rPr>
              <w:t xml:space="preserve">Uzavře </w:t>
            </w:r>
            <w:r w:rsidRPr="00BE45D0">
              <w:rPr>
                <w:rFonts w:asciiTheme="majorHAnsi" w:hAnsiTheme="majorHAnsi"/>
                <w:b/>
              </w:rPr>
              <w:t>smlouvou o spolupráci v oblasti vědy a výzkumu</w:t>
            </w:r>
            <w:r w:rsidRPr="00BE45D0">
              <w:rPr>
                <w:rFonts w:asciiTheme="majorHAnsi" w:hAnsiTheme="majorHAnsi"/>
              </w:rPr>
              <w:t xml:space="preserve"> </w:t>
            </w:r>
            <w:r w:rsidR="00715601" w:rsidRPr="00BE45D0">
              <w:rPr>
                <w:rFonts w:asciiTheme="majorHAnsi" w:hAnsiTheme="majorHAnsi" w:cs="Arial"/>
              </w:rPr>
              <w:t>s výzkumnou organizací zapsanou v Seznamu výzkumných organizací</w:t>
            </w:r>
          </w:p>
        </w:tc>
      </w:tr>
      <w:tr w:rsidR="00E07EFE" w14:paraId="42C120DF" w14:textId="77777777" w:rsidTr="00E07EFE">
        <w:tc>
          <w:tcPr>
            <w:tcW w:w="1129" w:type="dxa"/>
          </w:tcPr>
          <w:p w14:paraId="19C2E384" w14:textId="23A08607" w:rsidR="00E07EFE" w:rsidRPr="00BE45D0" w:rsidRDefault="00E07EFE" w:rsidP="00411DA4">
            <w:r w:rsidRPr="00BE45D0">
              <w:rPr>
                <w:rFonts w:asciiTheme="majorHAnsi" w:hAnsiTheme="majorHAnsi"/>
              </w:rPr>
              <w:t>Nově založená společnost</w:t>
            </w:r>
          </w:p>
        </w:tc>
        <w:tc>
          <w:tcPr>
            <w:tcW w:w="7933" w:type="dxa"/>
          </w:tcPr>
          <w:p w14:paraId="1122581A" w14:textId="6149A3A2" w:rsidR="00E07EFE" w:rsidRPr="00BE45D0" w:rsidRDefault="00E07EFE" w:rsidP="00E07EFE">
            <w:pPr>
              <w:pStyle w:val="Odstavecseseznamem"/>
              <w:numPr>
                <w:ilvl w:val="0"/>
                <w:numId w:val="30"/>
              </w:numPr>
              <w:jc w:val="both"/>
              <w:rPr>
                <w:rFonts w:asciiTheme="majorHAnsi" w:hAnsiTheme="majorHAnsi"/>
              </w:rPr>
            </w:pPr>
            <w:r w:rsidRPr="00BE45D0">
              <w:rPr>
                <w:rFonts w:asciiTheme="majorHAnsi" w:hAnsiTheme="majorHAnsi"/>
              </w:rPr>
              <w:t xml:space="preserve">Zaváže se, že zaměstná </w:t>
            </w:r>
            <w:r w:rsidRPr="00BE45D0">
              <w:rPr>
                <w:rFonts w:asciiTheme="majorHAnsi" w:hAnsiTheme="majorHAnsi"/>
                <w:b/>
              </w:rPr>
              <w:t>do dvou let od zápisu do obchodního rejstříku minimálně 20 zaměstnanců</w:t>
            </w:r>
            <w:r w:rsidRPr="00BE45D0">
              <w:rPr>
                <w:rFonts w:asciiTheme="majorHAnsi" w:hAnsiTheme="majorHAnsi"/>
              </w:rPr>
              <w:t xml:space="preserve">; v případě společnosti působící v oblasti </w:t>
            </w:r>
            <w:r w:rsidRPr="00BE45D0">
              <w:rPr>
                <w:rFonts w:asciiTheme="majorHAnsi" w:hAnsiTheme="majorHAnsi"/>
                <w:b/>
              </w:rPr>
              <w:t xml:space="preserve">„IT/SW </w:t>
            </w:r>
            <w:proofErr w:type="spellStart"/>
            <w:r w:rsidRPr="00BE45D0">
              <w:rPr>
                <w:rFonts w:asciiTheme="majorHAnsi" w:hAnsiTheme="majorHAnsi"/>
                <w:b/>
              </w:rPr>
              <w:t>development</w:t>
            </w:r>
            <w:proofErr w:type="spellEnd"/>
            <w:r w:rsidRPr="00BE45D0">
              <w:rPr>
                <w:rFonts w:asciiTheme="majorHAnsi" w:hAnsiTheme="majorHAnsi"/>
                <w:b/>
              </w:rPr>
              <w:t>“ minimálně 10 zaměstnanců</w:t>
            </w:r>
            <w:r w:rsidRPr="00BE45D0">
              <w:rPr>
                <w:rFonts w:asciiTheme="majorHAnsi" w:hAnsiTheme="majorHAnsi"/>
              </w:rPr>
              <w:t>.</w:t>
            </w:r>
          </w:p>
          <w:p w14:paraId="649EFF9D" w14:textId="4D51807A" w:rsidR="00E07EFE" w:rsidRPr="00BE45D0" w:rsidRDefault="00E07EFE" w:rsidP="00E07EFE">
            <w:pPr>
              <w:pStyle w:val="Odstavecseseznamem"/>
              <w:numPr>
                <w:ilvl w:val="0"/>
                <w:numId w:val="30"/>
              </w:numPr>
              <w:jc w:val="both"/>
            </w:pPr>
            <w:r w:rsidRPr="00BE45D0">
              <w:rPr>
                <w:rFonts w:asciiTheme="majorHAnsi" w:hAnsiTheme="majorHAnsi"/>
              </w:rPr>
              <w:t xml:space="preserve">Požádá o </w:t>
            </w:r>
            <w:r w:rsidRPr="00BE45D0">
              <w:rPr>
                <w:rFonts w:asciiTheme="majorHAnsi" w:hAnsiTheme="majorHAnsi"/>
                <w:b/>
              </w:rPr>
              <w:t xml:space="preserve">investiční pobídku </w:t>
            </w:r>
            <w:r w:rsidRPr="00BE45D0">
              <w:rPr>
                <w:rFonts w:asciiTheme="majorHAnsi" w:hAnsiTheme="majorHAnsi"/>
              </w:rPr>
              <w:t xml:space="preserve">nebo doloží smlouvu o </w:t>
            </w:r>
            <w:r w:rsidRPr="00BE45D0">
              <w:rPr>
                <w:rFonts w:asciiTheme="majorHAnsi" w:hAnsiTheme="majorHAnsi"/>
                <w:b/>
              </w:rPr>
              <w:t>zajištění prostor pro podnikání</w:t>
            </w:r>
            <w:r w:rsidRPr="00BE45D0">
              <w:rPr>
                <w:rFonts w:asciiTheme="majorHAnsi" w:hAnsiTheme="majorHAnsi"/>
              </w:rPr>
              <w:t>.</w:t>
            </w:r>
          </w:p>
        </w:tc>
      </w:tr>
      <w:tr w:rsidR="00E07EFE" w14:paraId="1CF68D73" w14:textId="77777777" w:rsidTr="00E07EFE">
        <w:tc>
          <w:tcPr>
            <w:tcW w:w="1129" w:type="dxa"/>
          </w:tcPr>
          <w:p w14:paraId="0616E800" w14:textId="39D2F1C1" w:rsidR="00E07EFE" w:rsidRPr="00BE2F16" w:rsidRDefault="00E07EFE" w:rsidP="00411DA4">
            <w:r w:rsidRPr="00BE2F16">
              <w:rPr>
                <w:rFonts w:asciiTheme="majorHAnsi" w:hAnsiTheme="majorHAnsi"/>
              </w:rPr>
              <w:t>Start-up</w:t>
            </w:r>
          </w:p>
        </w:tc>
        <w:tc>
          <w:tcPr>
            <w:tcW w:w="7933" w:type="dxa"/>
          </w:tcPr>
          <w:p w14:paraId="3017C3A3" w14:textId="77777777" w:rsidR="00E07EFE" w:rsidRPr="00E07EFE" w:rsidRDefault="00E07EFE" w:rsidP="00E07EFE">
            <w:pPr>
              <w:pStyle w:val="Odstavecseseznamem"/>
              <w:numPr>
                <w:ilvl w:val="0"/>
                <w:numId w:val="31"/>
              </w:numPr>
              <w:jc w:val="both"/>
              <w:rPr>
                <w:rFonts w:asciiTheme="majorHAnsi" w:hAnsiTheme="majorHAnsi" w:cs="Arial"/>
                <w:color w:val="000000"/>
              </w:rPr>
            </w:pPr>
            <w:r w:rsidRPr="00E07EFE">
              <w:rPr>
                <w:rFonts w:asciiTheme="majorHAnsi" w:hAnsiTheme="majorHAnsi"/>
              </w:rPr>
              <w:t xml:space="preserve">Uzavře </w:t>
            </w:r>
            <w:r w:rsidRPr="00E07EFE">
              <w:rPr>
                <w:rFonts w:asciiTheme="majorHAnsi" w:hAnsiTheme="majorHAnsi"/>
                <w:b/>
              </w:rPr>
              <w:t>smlouvu o inkubaci</w:t>
            </w:r>
            <w:r w:rsidRPr="00E07EFE">
              <w:rPr>
                <w:rFonts w:asciiTheme="majorHAnsi" w:hAnsiTheme="majorHAnsi"/>
              </w:rPr>
              <w:t xml:space="preserve"> </w:t>
            </w:r>
            <w:r w:rsidRPr="00E07EFE">
              <w:rPr>
                <w:rFonts w:asciiTheme="majorHAnsi" w:hAnsiTheme="majorHAnsi" w:cs="Arial"/>
                <w:color w:val="000000"/>
              </w:rPr>
              <w:t xml:space="preserve">s inkubátorem zařazeným do seznamu uvedeného v Příloze 1, nebo </w:t>
            </w:r>
          </w:p>
          <w:p w14:paraId="37CF0B70" w14:textId="68FE9FC6" w:rsidR="00E07EFE" w:rsidRDefault="00E07EFE" w:rsidP="00E07EFE">
            <w:pPr>
              <w:pStyle w:val="Odstavecseseznamem"/>
              <w:numPr>
                <w:ilvl w:val="0"/>
                <w:numId w:val="31"/>
              </w:numPr>
              <w:jc w:val="both"/>
            </w:pPr>
            <w:r>
              <w:rPr>
                <w:rFonts w:asciiTheme="majorHAnsi" w:hAnsiTheme="majorHAnsi" w:cs="Arial"/>
                <w:color w:val="000000"/>
              </w:rPr>
              <w:t>J</w:t>
            </w:r>
            <w:r w:rsidRPr="00E07EFE">
              <w:rPr>
                <w:rFonts w:asciiTheme="majorHAnsi" w:hAnsiTheme="majorHAnsi" w:cs="Arial"/>
                <w:color w:val="000000"/>
              </w:rPr>
              <w:t xml:space="preserve">e </w:t>
            </w:r>
            <w:r w:rsidRPr="00E07EFE">
              <w:rPr>
                <w:rFonts w:asciiTheme="majorHAnsi" w:hAnsiTheme="majorHAnsi" w:cs="Arial"/>
                <w:b/>
                <w:color w:val="000000"/>
              </w:rPr>
              <w:t>kapitálově propojen s technologickým investorem</w:t>
            </w:r>
            <w:r w:rsidRPr="00E07EFE">
              <w:rPr>
                <w:rFonts w:asciiTheme="majorHAnsi" w:hAnsiTheme="majorHAnsi" w:cs="Arial"/>
                <w:color w:val="000000"/>
              </w:rPr>
              <w:t xml:space="preserve"> zařazeným do seznamu uvedeného v Příloze 1.</w:t>
            </w:r>
          </w:p>
        </w:tc>
      </w:tr>
    </w:tbl>
    <w:p w14:paraId="775F8435" w14:textId="79D8236D" w:rsidR="00E07EFE" w:rsidRPr="003E1B84" w:rsidRDefault="00C30D6C" w:rsidP="00E07EFE">
      <w:pPr>
        <w:spacing w:line="240" w:lineRule="auto"/>
        <w:jc w:val="both"/>
        <w:rPr>
          <w:rFonts w:asciiTheme="majorHAnsi" w:hAnsiTheme="majorHAnsi"/>
        </w:rPr>
      </w:pPr>
      <w:r>
        <w:rPr>
          <w:rFonts w:asciiTheme="majorHAnsi" w:hAnsiTheme="majorHAnsi"/>
        </w:rPr>
        <w:br/>
      </w:r>
      <w:r w:rsidR="00E07EFE" w:rsidRPr="003E1B84">
        <w:rPr>
          <w:rFonts w:asciiTheme="majorHAnsi" w:hAnsiTheme="majorHAnsi"/>
        </w:rPr>
        <w:t xml:space="preserve">Rozhodnutí o zařazení zaměstnavatele do Programu má platnost po dobu </w:t>
      </w:r>
      <w:r w:rsidR="00E07EFE" w:rsidRPr="003E1B84">
        <w:rPr>
          <w:rFonts w:asciiTheme="majorHAnsi" w:hAnsiTheme="majorHAnsi"/>
          <w:b/>
        </w:rPr>
        <w:t>1 roku</w:t>
      </w:r>
      <w:r w:rsidR="00E07EFE" w:rsidRPr="003E1B84">
        <w:rPr>
          <w:rFonts w:asciiTheme="majorHAnsi" w:hAnsiTheme="majorHAnsi"/>
        </w:rPr>
        <w:t>. Tím však není dotčena možnost, že dojde k pozastavení či ukončení Programu i před uplynutím této doby. Zaměstnavatel může o zařazení žádat opakovaně.</w:t>
      </w:r>
    </w:p>
    <w:p w14:paraId="1989C847" w14:textId="77777777" w:rsidR="002E003B" w:rsidRPr="003E1B84" w:rsidRDefault="002E003B" w:rsidP="006D613D">
      <w:pPr>
        <w:pStyle w:val="Nadpis2"/>
      </w:pPr>
      <w:bookmarkStart w:id="7" w:name="_Toc524089004"/>
      <w:bookmarkStart w:id="8" w:name="_Toc429234"/>
      <w:r w:rsidRPr="003E1B84">
        <w:t>Kritéria pro zařazení zahraničního</w:t>
      </w:r>
      <w:bookmarkEnd w:id="7"/>
      <w:r w:rsidR="000B7ECF" w:rsidRPr="003E1B84">
        <w:t xml:space="preserve"> pracovníka</w:t>
      </w:r>
      <w:bookmarkEnd w:id="8"/>
      <w:r w:rsidRPr="003E1B84">
        <w:t xml:space="preserve"> </w:t>
      </w:r>
      <w:r w:rsidR="002A77DC" w:rsidRPr="003E1B84">
        <w:t>do Programu</w:t>
      </w:r>
    </w:p>
    <w:p w14:paraId="55D4FEE5" w14:textId="77777777" w:rsidR="000853E2" w:rsidRPr="003E1B84" w:rsidRDefault="000853E2" w:rsidP="000853E2">
      <w:pPr>
        <w:spacing w:line="240" w:lineRule="auto"/>
        <w:jc w:val="both"/>
        <w:rPr>
          <w:rFonts w:asciiTheme="majorHAnsi" w:hAnsiTheme="majorHAnsi"/>
        </w:rPr>
      </w:pPr>
      <w:r w:rsidRPr="003E1B84">
        <w:rPr>
          <w:rFonts w:asciiTheme="majorHAnsi" w:hAnsiTheme="majorHAnsi"/>
        </w:rPr>
        <w:br/>
        <w:t>Zahraniční pracovník může být do Programu zařazen, pokud splňuje následující kritéria:</w:t>
      </w:r>
    </w:p>
    <w:p w14:paraId="67436C62" w14:textId="77777777" w:rsidR="00BB113F" w:rsidRPr="003E1B84" w:rsidRDefault="00641715" w:rsidP="00E07EFE">
      <w:pPr>
        <w:pStyle w:val="Odstavecseseznamem"/>
        <w:numPr>
          <w:ilvl w:val="0"/>
          <w:numId w:val="3"/>
        </w:numPr>
        <w:overflowPunct w:val="0"/>
        <w:autoSpaceDE w:val="0"/>
        <w:autoSpaceDN w:val="0"/>
        <w:adjustRightInd w:val="0"/>
        <w:spacing w:after="0" w:line="240" w:lineRule="auto"/>
        <w:jc w:val="both"/>
        <w:textAlignment w:val="baseline"/>
        <w:rPr>
          <w:rFonts w:asciiTheme="majorHAnsi" w:hAnsiTheme="majorHAnsi"/>
        </w:rPr>
      </w:pPr>
      <w:r w:rsidRPr="003E1B84">
        <w:rPr>
          <w:rFonts w:asciiTheme="majorHAnsi" w:hAnsiTheme="majorHAnsi"/>
        </w:rPr>
        <w:t>Zahraniční zaměstnanec</w:t>
      </w:r>
      <w:r w:rsidR="001716A1" w:rsidRPr="003E1B84">
        <w:rPr>
          <w:rFonts w:asciiTheme="majorHAnsi" w:hAnsiTheme="majorHAnsi"/>
        </w:rPr>
        <w:t xml:space="preserve"> je </w:t>
      </w:r>
      <w:r w:rsidR="001716A1" w:rsidRPr="003E1B84">
        <w:rPr>
          <w:rFonts w:asciiTheme="majorHAnsi" w:hAnsiTheme="majorHAnsi"/>
          <w:b/>
        </w:rPr>
        <w:t xml:space="preserve">oprávněn podat žádost o </w:t>
      </w:r>
      <w:r w:rsidR="0044006F" w:rsidRPr="003E1B84">
        <w:rPr>
          <w:rFonts w:asciiTheme="majorHAnsi" w:hAnsiTheme="majorHAnsi"/>
          <w:b/>
          <w:szCs w:val="24"/>
        </w:rPr>
        <w:t xml:space="preserve">povolení k pobytu </w:t>
      </w:r>
      <w:r w:rsidR="001716A1" w:rsidRPr="003E1B84">
        <w:rPr>
          <w:rFonts w:asciiTheme="majorHAnsi" w:hAnsiTheme="majorHAnsi"/>
          <w:b/>
        </w:rPr>
        <w:t>na zastupitelském úřadu, který zajišťuje realizaci Programu</w:t>
      </w:r>
      <w:r w:rsidR="001716A1" w:rsidRPr="003E1B84">
        <w:rPr>
          <w:rFonts w:asciiTheme="majorHAnsi" w:hAnsiTheme="majorHAnsi"/>
        </w:rPr>
        <w:t>. Pro podá</w:t>
      </w:r>
      <w:r w:rsidR="00A93313" w:rsidRPr="003E1B84">
        <w:rPr>
          <w:rFonts w:asciiTheme="majorHAnsi" w:hAnsiTheme="majorHAnsi"/>
        </w:rPr>
        <w:t>n</w:t>
      </w:r>
      <w:r w:rsidR="001716A1" w:rsidRPr="003E1B84">
        <w:rPr>
          <w:rFonts w:asciiTheme="majorHAnsi" w:hAnsiTheme="majorHAnsi"/>
        </w:rPr>
        <w:t>í žádost</w:t>
      </w:r>
      <w:r w:rsidR="00A93313" w:rsidRPr="003E1B84">
        <w:rPr>
          <w:rFonts w:asciiTheme="majorHAnsi" w:hAnsiTheme="majorHAnsi"/>
        </w:rPr>
        <w:t>i</w:t>
      </w:r>
      <w:r w:rsidR="001716A1" w:rsidRPr="003E1B84">
        <w:rPr>
          <w:rFonts w:asciiTheme="majorHAnsi" w:hAnsiTheme="majorHAnsi"/>
        </w:rPr>
        <w:t xml:space="preserve"> </w:t>
      </w:r>
      <w:r w:rsidR="00F02DB0" w:rsidRPr="003E1B84">
        <w:rPr>
          <w:rFonts w:asciiTheme="majorHAnsi" w:hAnsiTheme="majorHAnsi"/>
        </w:rPr>
        <w:t>v rámci Program</w:t>
      </w:r>
      <w:r w:rsidR="00A93313" w:rsidRPr="003E1B84">
        <w:rPr>
          <w:rFonts w:asciiTheme="majorHAnsi" w:hAnsiTheme="majorHAnsi"/>
        </w:rPr>
        <w:t>u</w:t>
      </w:r>
      <w:r w:rsidR="00A93313" w:rsidRPr="003E1B84">
        <w:rPr>
          <w:rFonts w:asciiTheme="majorHAnsi" w:hAnsiTheme="majorHAnsi"/>
          <w:b/>
        </w:rPr>
        <w:t xml:space="preserve"> </w:t>
      </w:r>
      <w:r w:rsidR="00A93313" w:rsidRPr="003E1B84">
        <w:rPr>
          <w:rFonts w:asciiTheme="majorHAnsi" w:hAnsiTheme="majorHAnsi"/>
        </w:rPr>
        <w:t>musí být splněny následující podmínky</w:t>
      </w:r>
      <w:r w:rsidR="00C75A0C" w:rsidRPr="003E1B84">
        <w:rPr>
          <w:rFonts w:asciiTheme="majorHAnsi" w:hAnsiTheme="majorHAnsi"/>
        </w:rPr>
        <w:t>:</w:t>
      </w:r>
    </w:p>
    <w:p w14:paraId="20A1D999" w14:textId="77777777" w:rsidR="009F0382" w:rsidRPr="003E1B84" w:rsidRDefault="009F0382" w:rsidP="00E07EFE">
      <w:pPr>
        <w:pStyle w:val="Odstavecseseznamem"/>
        <w:numPr>
          <w:ilvl w:val="0"/>
          <w:numId w:val="14"/>
        </w:numPr>
        <w:overflowPunct w:val="0"/>
        <w:autoSpaceDE w:val="0"/>
        <w:autoSpaceDN w:val="0"/>
        <w:adjustRightInd w:val="0"/>
        <w:spacing w:after="0" w:line="240" w:lineRule="auto"/>
        <w:jc w:val="both"/>
        <w:textAlignment w:val="baseline"/>
        <w:rPr>
          <w:rFonts w:asciiTheme="majorHAnsi" w:hAnsiTheme="majorHAnsi"/>
        </w:rPr>
      </w:pPr>
      <w:r w:rsidRPr="003E1B84">
        <w:rPr>
          <w:rFonts w:asciiTheme="majorHAnsi" w:hAnsiTheme="majorHAnsi"/>
        </w:rPr>
        <w:t>cizinec je občanem státu, na jehož území se zastupitelský úřad nachází, nebo na jehož území se vztahuje působnost tohoto úřadu,</w:t>
      </w:r>
    </w:p>
    <w:p w14:paraId="7C258EEE" w14:textId="77777777" w:rsidR="009F0382" w:rsidRPr="003E1B84" w:rsidRDefault="009F0382" w:rsidP="00E07EFE">
      <w:pPr>
        <w:pStyle w:val="Odstavecseseznamem"/>
        <w:numPr>
          <w:ilvl w:val="0"/>
          <w:numId w:val="14"/>
        </w:numPr>
        <w:overflowPunct w:val="0"/>
        <w:autoSpaceDE w:val="0"/>
        <w:autoSpaceDN w:val="0"/>
        <w:adjustRightInd w:val="0"/>
        <w:spacing w:after="0" w:line="240" w:lineRule="auto"/>
        <w:jc w:val="both"/>
        <w:textAlignment w:val="baseline"/>
        <w:rPr>
          <w:rFonts w:asciiTheme="majorHAnsi" w:hAnsiTheme="majorHAnsi"/>
        </w:rPr>
      </w:pPr>
      <w:r w:rsidRPr="003E1B84">
        <w:rPr>
          <w:rFonts w:asciiTheme="majorHAnsi" w:hAnsiTheme="majorHAnsi"/>
        </w:rPr>
        <w:t xml:space="preserve">je držitelem cestovního pasu vydaného takovým státem, </w:t>
      </w:r>
    </w:p>
    <w:p w14:paraId="47E9442F" w14:textId="77777777" w:rsidR="009F0382" w:rsidRPr="003E1B84" w:rsidRDefault="009F0382" w:rsidP="00E07EFE">
      <w:pPr>
        <w:pStyle w:val="Odstavecseseznamem"/>
        <w:numPr>
          <w:ilvl w:val="0"/>
          <w:numId w:val="14"/>
        </w:numPr>
        <w:overflowPunct w:val="0"/>
        <w:autoSpaceDE w:val="0"/>
        <w:autoSpaceDN w:val="0"/>
        <w:adjustRightInd w:val="0"/>
        <w:spacing w:after="0" w:line="240" w:lineRule="auto"/>
        <w:jc w:val="both"/>
        <w:textAlignment w:val="baseline"/>
        <w:rPr>
          <w:rFonts w:asciiTheme="majorHAnsi" w:hAnsiTheme="majorHAnsi"/>
        </w:rPr>
      </w:pPr>
      <w:r w:rsidRPr="003E1B84">
        <w:rPr>
          <w:rFonts w:asciiTheme="majorHAnsi" w:hAnsiTheme="majorHAnsi"/>
        </w:rPr>
        <w:t>v daném státě má povolen pobyt nad 90 dnů nebo trvalý pobyt nebo</w:t>
      </w:r>
    </w:p>
    <w:p w14:paraId="5AE9A580" w14:textId="1BFC5EA8" w:rsidR="009F0382" w:rsidRPr="00BE45D0" w:rsidRDefault="009F0382" w:rsidP="00E07EFE">
      <w:pPr>
        <w:pStyle w:val="Odstavecseseznamem"/>
        <w:numPr>
          <w:ilvl w:val="0"/>
          <w:numId w:val="14"/>
        </w:numPr>
        <w:overflowPunct w:val="0"/>
        <w:autoSpaceDE w:val="0"/>
        <w:autoSpaceDN w:val="0"/>
        <w:adjustRightInd w:val="0"/>
        <w:spacing w:after="0" w:line="240" w:lineRule="auto"/>
        <w:jc w:val="both"/>
        <w:textAlignment w:val="baseline"/>
        <w:rPr>
          <w:rFonts w:asciiTheme="majorHAnsi" w:hAnsiTheme="majorHAnsi"/>
        </w:rPr>
      </w:pPr>
      <w:r w:rsidRPr="003E1B84">
        <w:rPr>
          <w:rFonts w:asciiTheme="majorHAnsi" w:hAnsiTheme="majorHAnsi"/>
        </w:rPr>
        <w:t xml:space="preserve">je na základě vyhlášky Ministerstva </w:t>
      </w:r>
      <w:r w:rsidR="00887389" w:rsidRPr="003E1B84">
        <w:rPr>
          <w:rFonts w:asciiTheme="majorHAnsi" w:hAnsiTheme="majorHAnsi"/>
        </w:rPr>
        <w:t>vnitra</w:t>
      </w:r>
      <w:r w:rsidR="008C37D6" w:rsidRPr="003E1B84">
        <w:rPr>
          <w:rStyle w:val="Znakapoznpodarou"/>
          <w:rFonts w:asciiTheme="majorHAnsi" w:hAnsiTheme="majorHAnsi"/>
        </w:rPr>
        <w:footnoteReference w:id="6"/>
      </w:r>
      <w:r w:rsidRPr="003E1B84">
        <w:rPr>
          <w:rFonts w:asciiTheme="majorHAnsi" w:hAnsiTheme="majorHAnsi"/>
          <w:vertAlign w:val="superscript"/>
        </w:rPr>
        <w:t xml:space="preserve"> </w:t>
      </w:r>
      <w:r w:rsidRPr="003E1B84">
        <w:rPr>
          <w:rFonts w:asciiTheme="majorHAnsi" w:hAnsiTheme="majorHAnsi"/>
        </w:rPr>
        <w:t xml:space="preserve">oprávněn podat žádost na kterémkoli </w:t>
      </w:r>
      <w:r w:rsidRPr="00BE45D0">
        <w:rPr>
          <w:rFonts w:asciiTheme="majorHAnsi" w:hAnsiTheme="majorHAnsi"/>
        </w:rPr>
        <w:t>zastupitelském úřadu.</w:t>
      </w:r>
    </w:p>
    <w:p w14:paraId="507F04F4" w14:textId="445F9B2D" w:rsidR="008C37D6" w:rsidRPr="00BE45D0" w:rsidRDefault="00433AD5" w:rsidP="00EE1251">
      <w:pPr>
        <w:pStyle w:val="Odstavecseseznamem"/>
        <w:numPr>
          <w:ilvl w:val="0"/>
          <w:numId w:val="3"/>
        </w:numPr>
        <w:overflowPunct w:val="0"/>
        <w:autoSpaceDE w:val="0"/>
        <w:autoSpaceDN w:val="0"/>
        <w:spacing w:after="0" w:line="240" w:lineRule="auto"/>
        <w:jc w:val="both"/>
        <w:rPr>
          <w:rFonts w:asciiTheme="majorHAnsi" w:hAnsiTheme="majorHAnsi"/>
          <w:color w:val="000000" w:themeColor="text1"/>
          <w:sz w:val="20"/>
        </w:rPr>
      </w:pPr>
      <w:r w:rsidRPr="00BE45D0">
        <w:rPr>
          <w:rFonts w:asciiTheme="majorHAnsi" w:hAnsiTheme="majorHAnsi"/>
          <w:color w:val="000000" w:themeColor="text1"/>
          <w:szCs w:val="24"/>
        </w:rPr>
        <w:t xml:space="preserve">Se zahraničním </w:t>
      </w:r>
      <w:r w:rsidR="00532DD0" w:rsidRPr="00BE45D0">
        <w:rPr>
          <w:rFonts w:asciiTheme="majorHAnsi" w:hAnsiTheme="majorHAnsi"/>
          <w:color w:val="000000" w:themeColor="text1"/>
          <w:szCs w:val="24"/>
        </w:rPr>
        <w:t>pracovníkem - zaměstnancem</w:t>
      </w:r>
      <w:r w:rsidRPr="00BE45D0">
        <w:rPr>
          <w:rFonts w:asciiTheme="majorHAnsi" w:hAnsiTheme="majorHAnsi"/>
          <w:color w:val="000000" w:themeColor="text1"/>
          <w:szCs w:val="24"/>
        </w:rPr>
        <w:t xml:space="preserve"> bude uzavřen </w:t>
      </w:r>
      <w:r w:rsidR="0018507B" w:rsidRPr="00BE45D0">
        <w:rPr>
          <w:rFonts w:asciiTheme="majorHAnsi" w:hAnsiTheme="majorHAnsi"/>
          <w:b/>
          <w:color w:val="000000" w:themeColor="text1"/>
          <w:szCs w:val="24"/>
        </w:rPr>
        <w:t>pracovní poměr</w:t>
      </w:r>
      <w:r w:rsidR="00DC43DA" w:rsidRPr="00BE45D0">
        <w:rPr>
          <w:rFonts w:asciiTheme="majorHAnsi" w:hAnsiTheme="majorHAnsi"/>
          <w:b/>
          <w:color w:val="000000" w:themeColor="text1"/>
          <w:szCs w:val="24"/>
        </w:rPr>
        <w:t xml:space="preserve"> na</w:t>
      </w:r>
      <w:r w:rsidR="00940809" w:rsidRPr="00BE45D0">
        <w:rPr>
          <w:rFonts w:asciiTheme="majorHAnsi" w:hAnsiTheme="majorHAnsi"/>
          <w:b/>
          <w:color w:val="000000" w:themeColor="text1"/>
          <w:szCs w:val="24"/>
        </w:rPr>
        <w:t xml:space="preserve"> zákoníkem práce</w:t>
      </w:r>
      <w:r w:rsidR="00DC43DA" w:rsidRPr="00BE45D0">
        <w:rPr>
          <w:rFonts w:asciiTheme="majorHAnsi" w:hAnsiTheme="majorHAnsi"/>
          <w:b/>
          <w:color w:val="000000" w:themeColor="text1"/>
          <w:szCs w:val="24"/>
        </w:rPr>
        <w:t xml:space="preserve"> </w:t>
      </w:r>
      <w:r w:rsidR="00EE1251" w:rsidRPr="00BE45D0">
        <w:rPr>
          <w:rFonts w:asciiTheme="majorHAnsi" w:hAnsiTheme="majorHAnsi"/>
          <w:b/>
          <w:color w:val="000000" w:themeColor="text1"/>
          <w:szCs w:val="24"/>
        </w:rPr>
        <w:t>stanovenou týdenní pracovní dobu</w:t>
      </w:r>
      <w:ins w:id="9" w:author="BRYCHTA Ondřej, Mgr." w:date="2019-06-17T16:36:00Z">
        <w:r w:rsidR="0024002A">
          <w:rPr>
            <w:rStyle w:val="Znakapoznpodarou"/>
            <w:rFonts w:asciiTheme="majorHAnsi" w:hAnsiTheme="majorHAnsi"/>
            <w:b/>
            <w:color w:val="000000" w:themeColor="text1"/>
            <w:szCs w:val="24"/>
          </w:rPr>
          <w:footnoteReference w:id="7"/>
        </w:r>
      </w:ins>
      <w:r w:rsidR="00EE1251" w:rsidRPr="00BE45D0">
        <w:rPr>
          <w:rFonts w:asciiTheme="majorHAnsi" w:hAnsiTheme="majorHAnsi"/>
          <w:b/>
          <w:color w:val="000000" w:themeColor="text1"/>
          <w:szCs w:val="24"/>
        </w:rPr>
        <w:t xml:space="preserve"> </w:t>
      </w:r>
      <w:r w:rsidR="00EE1251" w:rsidRPr="00BE45D0">
        <w:rPr>
          <w:rFonts w:asciiTheme="majorHAnsi" w:hAnsiTheme="majorHAnsi"/>
          <w:color w:val="000000" w:themeColor="text1"/>
          <w:szCs w:val="24"/>
        </w:rPr>
        <w:t>(</w:t>
      </w:r>
      <w:r w:rsidR="00DC43DA" w:rsidRPr="00BE45D0">
        <w:rPr>
          <w:rFonts w:asciiTheme="majorHAnsi" w:hAnsiTheme="majorHAnsi"/>
          <w:color w:val="000000" w:themeColor="text1"/>
          <w:szCs w:val="24"/>
        </w:rPr>
        <w:t>plný úvazek</w:t>
      </w:r>
      <w:r w:rsidR="00EE1251" w:rsidRPr="00BE45D0">
        <w:rPr>
          <w:rFonts w:asciiTheme="majorHAnsi" w:hAnsiTheme="majorHAnsi"/>
          <w:color w:val="000000" w:themeColor="text1"/>
          <w:szCs w:val="24"/>
        </w:rPr>
        <w:t>)</w:t>
      </w:r>
      <w:r w:rsidR="005B4781" w:rsidRPr="00BE45D0">
        <w:rPr>
          <w:rFonts w:asciiTheme="majorHAnsi" w:hAnsiTheme="majorHAnsi"/>
          <w:color w:val="000000" w:themeColor="text1"/>
          <w:szCs w:val="24"/>
        </w:rPr>
        <w:t xml:space="preserve">. </w:t>
      </w:r>
    </w:p>
    <w:p w14:paraId="33EDDC3C" w14:textId="77777777" w:rsidR="008C37D6" w:rsidRPr="003E1B84" w:rsidRDefault="008C37D6" w:rsidP="00E07EFE">
      <w:pPr>
        <w:pStyle w:val="Odstavecseseznamem"/>
        <w:numPr>
          <w:ilvl w:val="0"/>
          <w:numId w:val="3"/>
        </w:numPr>
        <w:overflowPunct w:val="0"/>
        <w:autoSpaceDE w:val="0"/>
        <w:autoSpaceDN w:val="0"/>
        <w:adjustRightInd w:val="0"/>
        <w:spacing w:after="160" w:line="240" w:lineRule="auto"/>
        <w:jc w:val="both"/>
        <w:textAlignment w:val="baseline"/>
        <w:rPr>
          <w:rFonts w:asciiTheme="majorHAnsi" w:hAnsiTheme="majorHAnsi"/>
          <w:color w:val="000000" w:themeColor="text1"/>
        </w:rPr>
      </w:pPr>
      <w:r w:rsidRPr="00BE45D0">
        <w:rPr>
          <w:rFonts w:asciiTheme="majorHAnsi" w:hAnsiTheme="majorHAnsi"/>
          <w:color w:val="000000" w:themeColor="text1"/>
        </w:rPr>
        <w:t xml:space="preserve">Zahraniční </w:t>
      </w:r>
      <w:r w:rsidR="00532DD0" w:rsidRPr="00BE45D0">
        <w:rPr>
          <w:rFonts w:asciiTheme="majorHAnsi" w:hAnsiTheme="majorHAnsi"/>
          <w:color w:val="000000" w:themeColor="text1"/>
        </w:rPr>
        <w:t xml:space="preserve">pracovník – </w:t>
      </w:r>
      <w:r w:rsidRPr="00BE45D0">
        <w:rPr>
          <w:rFonts w:asciiTheme="majorHAnsi" w:hAnsiTheme="majorHAnsi"/>
          <w:color w:val="000000" w:themeColor="text1"/>
        </w:rPr>
        <w:t>zaměstnanec bude po celou dobu trvání pracovního</w:t>
      </w:r>
      <w:r w:rsidRPr="003E1B84">
        <w:rPr>
          <w:rFonts w:asciiTheme="majorHAnsi" w:hAnsiTheme="majorHAnsi"/>
          <w:color w:val="000000" w:themeColor="text1"/>
        </w:rPr>
        <w:t xml:space="preserve"> poměru pobírat </w:t>
      </w:r>
      <w:r w:rsidRPr="003E1B84">
        <w:rPr>
          <w:rFonts w:asciiTheme="majorHAnsi" w:hAnsiTheme="majorHAnsi"/>
          <w:b/>
          <w:color w:val="000000" w:themeColor="text1"/>
        </w:rPr>
        <w:t>mzdu nebo plat</w:t>
      </w:r>
      <w:r w:rsidRPr="003E1B84">
        <w:rPr>
          <w:rFonts w:asciiTheme="majorHAnsi" w:hAnsiTheme="majorHAnsi"/>
          <w:color w:val="000000" w:themeColor="text1"/>
        </w:rPr>
        <w:t xml:space="preserve"> </w:t>
      </w:r>
      <w:r w:rsidRPr="003E1B84">
        <w:rPr>
          <w:rFonts w:asciiTheme="majorHAnsi" w:hAnsiTheme="majorHAnsi"/>
        </w:rPr>
        <w:t xml:space="preserve">odpovídající </w:t>
      </w:r>
    </w:p>
    <w:p w14:paraId="4726AA3C" w14:textId="0B5D5F93" w:rsidR="008C37D6" w:rsidRPr="000F324A" w:rsidRDefault="008C37D6" w:rsidP="00E07EFE">
      <w:pPr>
        <w:pStyle w:val="Odstavecseseznamem"/>
        <w:numPr>
          <w:ilvl w:val="0"/>
          <w:numId w:val="17"/>
        </w:numPr>
        <w:overflowPunct w:val="0"/>
        <w:autoSpaceDE w:val="0"/>
        <w:autoSpaceDN w:val="0"/>
        <w:adjustRightInd w:val="0"/>
        <w:spacing w:after="160" w:line="240" w:lineRule="auto"/>
        <w:jc w:val="both"/>
        <w:textAlignment w:val="baseline"/>
        <w:rPr>
          <w:rFonts w:asciiTheme="majorHAnsi" w:hAnsiTheme="majorHAnsi"/>
          <w:color w:val="000000" w:themeColor="text1"/>
        </w:rPr>
      </w:pPr>
      <w:r w:rsidRPr="003E1B84">
        <w:rPr>
          <w:rFonts w:asciiTheme="majorHAnsi" w:hAnsiTheme="majorHAnsi"/>
        </w:rPr>
        <w:t>alespoň minimální výši průměrného výdělku podle příslušné podskupiny CZ-ISCO nebo</w:t>
      </w:r>
    </w:p>
    <w:p w14:paraId="315DA1BB" w14:textId="77777777" w:rsidR="008C37D6" w:rsidRPr="003E1B84" w:rsidRDefault="008C37D6" w:rsidP="00E07EFE">
      <w:pPr>
        <w:pStyle w:val="Odstavecseseznamem"/>
        <w:numPr>
          <w:ilvl w:val="0"/>
          <w:numId w:val="17"/>
        </w:numPr>
        <w:overflowPunct w:val="0"/>
        <w:autoSpaceDE w:val="0"/>
        <w:autoSpaceDN w:val="0"/>
        <w:adjustRightInd w:val="0"/>
        <w:spacing w:after="160" w:line="240" w:lineRule="auto"/>
        <w:jc w:val="both"/>
        <w:textAlignment w:val="baseline"/>
        <w:rPr>
          <w:rFonts w:asciiTheme="majorHAnsi" w:hAnsiTheme="majorHAnsi"/>
          <w:color w:val="000000" w:themeColor="text1"/>
        </w:rPr>
      </w:pPr>
      <w:r w:rsidRPr="003E1B84">
        <w:rPr>
          <w:rFonts w:asciiTheme="majorHAnsi" w:hAnsiTheme="majorHAnsi"/>
        </w:rPr>
        <w:t>v minimální výši stanovené pro modré karty, a to i v případě žadatelů o zaměstnanecké karty</w:t>
      </w:r>
      <w:r w:rsidR="00BB751E" w:rsidRPr="003E1B84">
        <w:rPr>
          <w:rStyle w:val="Znakapoznpodarou"/>
          <w:rFonts w:asciiTheme="majorHAnsi" w:hAnsiTheme="majorHAnsi"/>
        </w:rPr>
        <w:footnoteReference w:id="8"/>
      </w:r>
      <w:r w:rsidRPr="003E1B84">
        <w:rPr>
          <w:rFonts w:asciiTheme="majorHAnsi" w:hAnsiTheme="majorHAnsi"/>
        </w:rPr>
        <w:t>.</w:t>
      </w:r>
    </w:p>
    <w:p w14:paraId="701245EB" w14:textId="427C1A25" w:rsidR="008C37D6" w:rsidRPr="003E1B84" w:rsidRDefault="008C37D6" w:rsidP="008C37D6">
      <w:pPr>
        <w:overflowPunct w:val="0"/>
        <w:autoSpaceDE w:val="0"/>
        <w:autoSpaceDN w:val="0"/>
        <w:spacing w:after="0" w:line="240" w:lineRule="auto"/>
        <w:ind w:left="360"/>
        <w:jc w:val="both"/>
        <w:rPr>
          <w:rFonts w:asciiTheme="majorHAnsi" w:hAnsiTheme="majorHAnsi"/>
        </w:rPr>
      </w:pPr>
      <w:r w:rsidRPr="003E1B84">
        <w:rPr>
          <w:rFonts w:asciiTheme="majorHAnsi" w:hAnsiTheme="majorHAnsi"/>
        </w:rPr>
        <w:lastRenderedPageBreak/>
        <w:t>Podmínk</w:t>
      </w:r>
      <w:r w:rsidR="00532DD0" w:rsidRPr="003E1B84">
        <w:rPr>
          <w:rFonts w:asciiTheme="majorHAnsi" w:hAnsiTheme="majorHAnsi"/>
        </w:rPr>
        <w:t>y 2) a 3)</w:t>
      </w:r>
      <w:r w:rsidRPr="003E1B84">
        <w:rPr>
          <w:rFonts w:asciiTheme="majorHAnsi" w:hAnsiTheme="majorHAnsi"/>
          <w:b/>
        </w:rPr>
        <w:t xml:space="preserve"> nemusí splnit </w:t>
      </w:r>
      <w:r w:rsidRPr="003E1B84">
        <w:rPr>
          <w:rFonts w:asciiTheme="majorHAnsi" w:hAnsiTheme="majorHAnsi"/>
        </w:rPr>
        <w:t>cizinec v postavení statutárního orgánu nebo zahraniční pracovník vnitropodnikově převedený nebo vyslaný do ČR, který bude působit na pozici manažera nebo specialisty</w:t>
      </w:r>
      <w:r w:rsidR="00C05D76" w:rsidRPr="003E1B84">
        <w:rPr>
          <w:rFonts w:asciiTheme="majorHAnsi" w:hAnsiTheme="majorHAnsi"/>
        </w:rPr>
        <w:t>, protože na území ČR neuzavírá pracovněprávní vztah</w:t>
      </w:r>
      <w:r w:rsidRPr="003E1B84">
        <w:rPr>
          <w:rFonts w:asciiTheme="majorHAnsi" w:hAnsiTheme="majorHAnsi"/>
        </w:rPr>
        <w:t xml:space="preserve">.  </w:t>
      </w:r>
    </w:p>
    <w:p w14:paraId="0811310D" w14:textId="77777777" w:rsidR="00532DD0" w:rsidRPr="003E1B84" w:rsidRDefault="00532DD0" w:rsidP="00532DD0">
      <w:pPr>
        <w:pStyle w:val="Nadpis1"/>
      </w:pPr>
      <w:bookmarkStart w:id="14" w:name="_Toc1567738"/>
      <w:r w:rsidRPr="003E1B84">
        <w:t>Zařazování do Programu</w:t>
      </w:r>
      <w:bookmarkEnd w:id="14"/>
    </w:p>
    <w:p w14:paraId="169369C3" w14:textId="77777777" w:rsidR="00532DD0" w:rsidRPr="003E1B84" w:rsidRDefault="00532DD0" w:rsidP="00532DD0">
      <w:pPr>
        <w:pStyle w:val="Nadpis2"/>
      </w:pPr>
      <w:bookmarkStart w:id="15" w:name="_Toc1567739"/>
      <w:r w:rsidRPr="003E1B84">
        <w:t>Zařazení zaměstnavatele do Programu</w:t>
      </w:r>
      <w:bookmarkEnd w:id="15"/>
    </w:p>
    <w:p w14:paraId="304D0D7F" w14:textId="77777777" w:rsidR="00532DD0" w:rsidRPr="003E1B84" w:rsidRDefault="00532DD0" w:rsidP="00532DD0">
      <w:pPr>
        <w:pStyle w:val="Nadpis3"/>
      </w:pPr>
      <w:bookmarkStart w:id="16" w:name="_Toc1567740"/>
      <w:r w:rsidRPr="003E1B84">
        <w:t>Podání žádosti zaměstnavatele o zařazení do Programu</w:t>
      </w:r>
      <w:bookmarkEnd w:id="16"/>
    </w:p>
    <w:p w14:paraId="170B88B2" w14:textId="77777777" w:rsidR="00532DD0" w:rsidRPr="003E1B84" w:rsidRDefault="00532DD0" w:rsidP="00532DD0">
      <w:pPr>
        <w:tabs>
          <w:tab w:val="left" w:pos="2784"/>
        </w:tabs>
        <w:overflowPunct w:val="0"/>
        <w:autoSpaceDE w:val="0"/>
        <w:autoSpaceDN w:val="0"/>
        <w:adjustRightInd w:val="0"/>
        <w:spacing w:after="0" w:line="240" w:lineRule="auto"/>
        <w:jc w:val="both"/>
        <w:textAlignment w:val="baseline"/>
        <w:rPr>
          <w:rFonts w:cs="Calibri"/>
          <w:szCs w:val="24"/>
        </w:rPr>
      </w:pPr>
      <w:r w:rsidRPr="003E1B84">
        <w:rPr>
          <w:rFonts w:cs="Calibri"/>
          <w:szCs w:val="24"/>
        </w:rPr>
        <w:tab/>
      </w:r>
    </w:p>
    <w:p w14:paraId="3087DA0D" w14:textId="618D3EC0" w:rsidR="00532DD0" w:rsidRPr="003E1B84" w:rsidRDefault="00532DD0" w:rsidP="00532DD0">
      <w:pPr>
        <w:spacing w:line="240" w:lineRule="auto"/>
        <w:jc w:val="both"/>
        <w:rPr>
          <w:rFonts w:asciiTheme="majorHAnsi" w:hAnsiTheme="majorHAnsi"/>
        </w:rPr>
      </w:pPr>
      <w:r w:rsidRPr="003E1B84">
        <w:rPr>
          <w:rFonts w:asciiTheme="majorHAnsi" w:hAnsiTheme="majorHAnsi"/>
        </w:rPr>
        <w:t xml:space="preserve">Žádost o své zařazení do Programu může zaměstnavatel podat pouze za podmínky, že současně žádá </w:t>
      </w:r>
      <w:r w:rsidR="003D29B9" w:rsidRPr="003E1B84">
        <w:rPr>
          <w:rFonts w:asciiTheme="majorHAnsi" w:hAnsiTheme="majorHAnsi"/>
        </w:rPr>
        <w:br/>
      </w:r>
      <w:r w:rsidRPr="003E1B84">
        <w:rPr>
          <w:rFonts w:asciiTheme="majorHAnsi" w:hAnsiTheme="majorHAnsi"/>
        </w:rPr>
        <w:t xml:space="preserve">i o </w:t>
      </w:r>
      <w:r w:rsidRPr="003E1B84">
        <w:rPr>
          <w:rFonts w:asciiTheme="majorHAnsi" w:hAnsiTheme="majorHAnsi"/>
          <w:b/>
        </w:rPr>
        <w:t>zařazení alespoň 1 konkrétního cizince</w:t>
      </w:r>
      <w:r w:rsidRPr="003E1B84">
        <w:rPr>
          <w:rFonts w:asciiTheme="majorHAnsi" w:hAnsiTheme="majorHAnsi"/>
        </w:rPr>
        <w:t xml:space="preserve">. </w:t>
      </w:r>
    </w:p>
    <w:p w14:paraId="7BC71146" w14:textId="1A20A0C5" w:rsidR="0052407B" w:rsidRPr="003E1B84" w:rsidRDefault="00532DD0" w:rsidP="00532DD0">
      <w:pPr>
        <w:jc w:val="both"/>
        <w:rPr>
          <w:rFonts w:asciiTheme="majorHAnsi" w:hAnsiTheme="majorHAnsi" w:cs="Calibri"/>
          <w:szCs w:val="24"/>
        </w:rPr>
      </w:pPr>
      <w:r w:rsidRPr="003E1B84">
        <w:rPr>
          <w:rFonts w:asciiTheme="majorHAnsi" w:hAnsiTheme="majorHAnsi" w:cs="Calibri"/>
          <w:szCs w:val="24"/>
        </w:rPr>
        <w:t>Žádost o zařazení do Programu podává zaměstnavatel</w:t>
      </w:r>
    </w:p>
    <w:p w14:paraId="0197C5C0" w14:textId="77777777" w:rsidR="0052407B" w:rsidRPr="003E1B84" w:rsidRDefault="00BD1AEB" w:rsidP="00E07EFE">
      <w:pPr>
        <w:pStyle w:val="Odstavecseseznamem"/>
        <w:numPr>
          <w:ilvl w:val="0"/>
          <w:numId w:val="28"/>
        </w:numPr>
        <w:jc w:val="both"/>
        <w:rPr>
          <w:rFonts w:asciiTheme="majorHAnsi" w:hAnsiTheme="majorHAnsi" w:cs="Calibri"/>
          <w:szCs w:val="24"/>
        </w:rPr>
      </w:pPr>
      <w:r w:rsidRPr="003E1B84">
        <w:rPr>
          <w:rFonts w:asciiTheme="majorHAnsi" w:hAnsiTheme="majorHAnsi" w:cs="Calibri"/>
          <w:b/>
          <w:szCs w:val="24"/>
        </w:rPr>
        <w:t>Ministerstvu průmyslu a obch</w:t>
      </w:r>
      <w:r w:rsidR="005E79B6" w:rsidRPr="003E1B84">
        <w:rPr>
          <w:rFonts w:asciiTheme="majorHAnsi" w:hAnsiTheme="majorHAnsi" w:cs="Calibri"/>
          <w:b/>
          <w:szCs w:val="24"/>
        </w:rPr>
        <w:t>o</w:t>
      </w:r>
      <w:r w:rsidRPr="003E1B84">
        <w:rPr>
          <w:rFonts w:asciiTheme="majorHAnsi" w:hAnsiTheme="majorHAnsi" w:cs="Calibri"/>
          <w:b/>
          <w:szCs w:val="24"/>
        </w:rPr>
        <w:t>du</w:t>
      </w:r>
      <w:r w:rsidR="00535AD2" w:rsidRPr="003E1B84">
        <w:rPr>
          <w:rFonts w:asciiTheme="majorHAnsi" w:hAnsiTheme="majorHAnsi" w:cs="Calibri"/>
          <w:b/>
          <w:szCs w:val="24"/>
        </w:rPr>
        <w:t>,</w:t>
      </w:r>
      <w:r w:rsidRPr="003E1B84">
        <w:rPr>
          <w:rFonts w:asciiTheme="majorHAnsi" w:hAnsiTheme="majorHAnsi" w:cs="Calibri"/>
          <w:szCs w:val="24"/>
        </w:rPr>
        <w:t xml:space="preserve"> </w:t>
      </w:r>
      <w:r w:rsidR="005522DB" w:rsidRPr="003E1B84">
        <w:rPr>
          <w:rFonts w:asciiTheme="majorHAnsi" w:hAnsiTheme="majorHAnsi" w:cs="Calibri"/>
          <w:szCs w:val="24"/>
        </w:rPr>
        <w:t xml:space="preserve">pokud se jedná o </w:t>
      </w:r>
      <w:r w:rsidR="005522DB" w:rsidRPr="003E1B84">
        <w:rPr>
          <w:rFonts w:asciiTheme="majorHAnsi" w:hAnsiTheme="majorHAnsi" w:cs="Calibri"/>
          <w:b/>
          <w:szCs w:val="24"/>
        </w:rPr>
        <w:t>investora</w:t>
      </w:r>
      <w:r w:rsidR="00535AD2" w:rsidRPr="003E1B84">
        <w:rPr>
          <w:rFonts w:asciiTheme="majorHAnsi" w:hAnsiTheme="majorHAnsi" w:cs="Calibri"/>
          <w:szCs w:val="24"/>
        </w:rPr>
        <w:t>,</w:t>
      </w:r>
      <w:r w:rsidR="005522DB" w:rsidRPr="003E1B84">
        <w:rPr>
          <w:rFonts w:asciiTheme="majorHAnsi" w:hAnsiTheme="majorHAnsi" w:cs="Calibri"/>
          <w:szCs w:val="24"/>
        </w:rPr>
        <w:t xml:space="preserve"> </w:t>
      </w:r>
    </w:p>
    <w:p w14:paraId="66C4DFD7" w14:textId="09563B1F" w:rsidR="00C5513A" w:rsidRPr="003E1B84" w:rsidRDefault="00C5513A" w:rsidP="00E07EFE">
      <w:pPr>
        <w:pStyle w:val="Odstavecseseznamem"/>
        <w:numPr>
          <w:ilvl w:val="0"/>
          <w:numId w:val="28"/>
        </w:numPr>
        <w:jc w:val="both"/>
        <w:rPr>
          <w:rFonts w:asciiTheme="majorHAnsi" w:hAnsiTheme="majorHAnsi" w:cs="Calibri"/>
          <w:szCs w:val="24"/>
        </w:rPr>
      </w:pPr>
      <w:r w:rsidRPr="003E1B84">
        <w:rPr>
          <w:rFonts w:asciiTheme="majorHAnsi" w:hAnsiTheme="majorHAnsi" w:cs="Calibri"/>
          <w:b/>
          <w:szCs w:val="24"/>
        </w:rPr>
        <w:t>Agentu</w:t>
      </w:r>
      <w:r w:rsidR="00532DD0" w:rsidRPr="003E1B84">
        <w:rPr>
          <w:rFonts w:asciiTheme="majorHAnsi" w:hAnsiTheme="majorHAnsi" w:cs="Calibri"/>
          <w:b/>
          <w:szCs w:val="24"/>
        </w:rPr>
        <w:t>ř</w:t>
      </w:r>
      <w:r w:rsidR="002E2717" w:rsidRPr="003E1B84">
        <w:rPr>
          <w:rFonts w:asciiTheme="majorHAnsi" w:hAnsiTheme="majorHAnsi" w:cs="Calibri"/>
          <w:b/>
          <w:szCs w:val="24"/>
        </w:rPr>
        <w:t>e</w:t>
      </w:r>
      <w:r w:rsidRPr="003E1B84">
        <w:rPr>
          <w:rFonts w:asciiTheme="majorHAnsi" w:hAnsiTheme="majorHAnsi" w:cs="Calibri"/>
          <w:b/>
          <w:szCs w:val="24"/>
        </w:rPr>
        <w:t xml:space="preserve"> </w:t>
      </w:r>
      <w:proofErr w:type="spellStart"/>
      <w:r w:rsidRPr="003E1B84">
        <w:rPr>
          <w:rFonts w:asciiTheme="majorHAnsi" w:hAnsiTheme="majorHAnsi" w:cs="Calibri"/>
          <w:b/>
          <w:szCs w:val="24"/>
        </w:rPr>
        <w:t>CzechInvest</w:t>
      </w:r>
      <w:proofErr w:type="spellEnd"/>
      <w:r w:rsidR="00535AD2" w:rsidRPr="003E1B84">
        <w:rPr>
          <w:rFonts w:asciiTheme="majorHAnsi" w:hAnsiTheme="majorHAnsi" w:cs="Calibri"/>
          <w:szCs w:val="24"/>
        </w:rPr>
        <w:t>,</w:t>
      </w:r>
      <w:r w:rsidR="000C721E" w:rsidRPr="003E1B84">
        <w:rPr>
          <w:rFonts w:asciiTheme="majorHAnsi" w:hAnsiTheme="majorHAnsi" w:cs="Calibri"/>
          <w:szCs w:val="24"/>
        </w:rPr>
        <w:t xml:space="preserve"> </w:t>
      </w:r>
      <w:r w:rsidR="005522DB" w:rsidRPr="00BE45D0">
        <w:rPr>
          <w:rFonts w:asciiTheme="majorHAnsi" w:hAnsiTheme="majorHAnsi" w:cs="Calibri"/>
          <w:szCs w:val="24"/>
        </w:rPr>
        <w:t xml:space="preserve">pokud se jedná o </w:t>
      </w:r>
      <w:r w:rsidR="006D0C1C" w:rsidRPr="00BE45D0">
        <w:rPr>
          <w:rFonts w:asciiTheme="majorHAnsi" w:hAnsiTheme="majorHAnsi" w:cs="Calibri"/>
          <w:b/>
          <w:szCs w:val="24"/>
        </w:rPr>
        <w:t>výzkumnou organizaci</w:t>
      </w:r>
      <w:r w:rsidR="006D0C1C" w:rsidRPr="00BE45D0">
        <w:rPr>
          <w:rFonts w:asciiTheme="majorHAnsi" w:hAnsiTheme="majorHAnsi" w:cs="Calibri"/>
          <w:szCs w:val="24"/>
        </w:rPr>
        <w:t xml:space="preserve">, </w:t>
      </w:r>
      <w:r w:rsidR="000C721E" w:rsidRPr="00BE45D0">
        <w:rPr>
          <w:rFonts w:asciiTheme="majorHAnsi" w:hAnsiTheme="majorHAnsi" w:cs="Calibri"/>
          <w:b/>
          <w:szCs w:val="24"/>
        </w:rPr>
        <w:t>technologick</w:t>
      </w:r>
      <w:r w:rsidR="005522DB" w:rsidRPr="00BE45D0">
        <w:rPr>
          <w:rFonts w:asciiTheme="majorHAnsi" w:hAnsiTheme="majorHAnsi" w:cs="Calibri"/>
          <w:b/>
          <w:szCs w:val="24"/>
        </w:rPr>
        <w:t>ou</w:t>
      </w:r>
      <w:r w:rsidR="000C721E" w:rsidRPr="003E1B84">
        <w:rPr>
          <w:rFonts w:asciiTheme="majorHAnsi" w:hAnsiTheme="majorHAnsi" w:cs="Calibri"/>
          <w:b/>
          <w:szCs w:val="24"/>
        </w:rPr>
        <w:t xml:space="preserve"> společnost</w:t>
      </w:r>
      <w:r w:rsidR="001F407F" w:rsidRPr="003E1B84">
        <w:rPr>
          <w:rFonts w:asciiTheme="majorHAnsi" w:hAnsiTheme="majorHAnsi" w:cs="Calibri"/>
          <w:b/>
          <w:szCs w:val="24"/>
        </w:rPr>
        <w:t xml:space="preserve">, </w:t>
      </w:r>
      <w:r w:rsidR="000C721E" w:rsidRPr="003E1B84">
        <w:rPr>
          <w:rFonts w:asciiTheme="majorHAnsi" w:hAnsiTheme="majorHAnsi" w:cs="Calibri"/>
          <w:b/>
          <w:szCs w:val="24"/>
        </w:rPr>
        <w:t xml:space="preserve">nově </w:t>
      </w:r>
      <w:r w:rsidR="005522DB" w:rsidRPr="003E1B84">
        <w:rPr>
          <w:rFonts w:asciiTheme="majorHAnsi" w:hAnsiTheme="majorHAnsi" w:cs="Calibri"/>
          <w:b/>
          <w:szCs w:val="24"/>
        </w:rPr>
        <w:t>založenou</w:t>
      </w:r>
      <w:r w:rsidR="000C721E" w:rsidRPr="003E1B84">
        <w:rPr>
          <w:rFonts w:asciiTheme="majorHAnsi" w:hAnsiTheme="majorHAnsi" w:cs="Calibri"/>
          <w:b/>
          <w:szCs w:val="24"/>
        </w:rPr>
        <w:t xml:space="preserve"> společnos</w:t>
      </w:r>
      <w:r w:rsidR="001F407F" w:rsidRPr="003E1B84">
        <w:rPr>
          <w:rFonts w:asciiTheme="majorHAnsi" w:hAnsiTheme="majorHAnsi" w:cs="Calibri"/>
          <w:b/>
          <w:szCs w:val="24"/>
        </w:rPr>
        <w:t xml:space="preserve">t </w:t>
      </w:r>
      <w:r w:rsidR="001F407F" w:rsidRPr="003E1B84">
        <w:rPr>
          <w:rFonts w:asciiTheme="majorHAnsi" w:hAnsiTheme="majorHAnsi" w:cs="Calibri"/>
          <w:szCs w:val="24"/>
        </w:rPr>
        <w:t>nebo společnost typu</w:t>
      </w:r>
      <w:r w:rsidR="001F407F" w:rsidRPr="003E1B84">
        <w:rPr>
          <w:rFonts w:asciiTheme="majorHAnsi" w:hAnsiTheme="majorHAnsi" w:cs="Calibri"/>
          <w:b/>
          <w:szCs w:val="24"/>
        </w:rPr>
        <w:t xml:space="preserve"> start-up</w:t>
      </w:r>
      <w:r w:rsidR="001F407F" w:rsidRPr="003E1B84">
        <w:rPr>
          <w:rFonts w:asciiTheme="majorHAnsi" w:hAnsiTheme="majorHAnsi" w:cs="Calibri"/>
          <w:szCs w:val="24"/>
        </w:rPr>
        <w:t>.</w:t>
      </w:r>
    </w:p>
    <w:p w14:paraId="29CC2102" w14:textId="77777777" w:rsidR="00200549" w:rsidRPr="003E1B84" w:rsidRDefault="00200549" w:rsidP="00532DD0">
      <w:pPr>
        <w:pStyle w:val="Nadpis3"/>
      </w:pPr>
      <w:bookmarkStart w:id="17" w:name="_Toc524089007"/>
      <w:bookmarkStart w:id="18" w:name="_Toc429237"/>
      <w:r w:rsidRPr="003E1B84">
        <w:t>Náležitosti žádosti</w:t>
      </w:r>
      <w:r w:rsidR="00497ED8" w:rsidRPr="003E1B84">
        <w:t xml:space="preserve"> </w:t>
      </w:r>
      <w:r w:rsidR="00532DD0" w:rsidRPr="003E1B84">
        <w:t xml:space="preserve">zaměstnavatele </w:t>
      </w:r>
      <w:r w:rsidR="00B2410B" w:rsidRPr="003E1B84">
        <w:t>o zařazení do Programu</w:t>
      </w:r>
      <w:bookmarkEnd w:id="17"/>
      <w:bookmarkEnd w:id="18"/>
      <w:r w:rsidR="00C946C7" w:rsidRPr="003E1B84">
        <w:br/>
      </w:r>
    </w:p>
    <w:p w14:paraId="10B561EC" w14:textId="488D011A" w:rsidR="006E4D6A" w:rsidRDefault="00B2410B" w:rsidP="003E32AB">
      <w:pPr>
        <w:overflowPunct w:val="0"/>
        <w:autoSpaceDE w:val="0"/>
        <w:autoSpaceDN w:val="0"/>
        <w:adjustRightInd w:val="0"/>
        <w:spacing w:after="160" w:line="240" w:lineRule="auto"/>
        <w:jc w:val="both"/>
        <w:textAlignment w:val="baseline"/>
        <w:rPr>
          <w:rFonts w:asciiTheme="majorHAnsi" w:hAnsiTheme="majorHAnsi" w:cs="Arial"/>
        </w:rPr>
      </w:pPr>
      <w:r w:rsidRPr="003E1B84">
        <w:rPr>
          <w:rFonts w:asciiTheme="majorHAnsi" w:hAnsiTheme="majorHAnsi" w:cs="Arial"/>
        </w:rPr>
        <w:t>Zaměstnav</w:t>
      </w:r>
      <w:r w:rsidR="001C0E56" w:rsidRPr="003E1B84">
        <w:rPr>
          <w:rFonts w:asciiTheme="majorHAnsi" w:hAnsiTheme="majorHAnsi" w:cs="Arial"/>
        </w:rPr>
        <w:t>atel je povinen k žádosti o zařazení do Programu přiložit</w:t>
      </w:r>
      <w:r w:rsidR="003E32AB" w:rsidRPr="003E1B84">
        <w:rPr>
          <w:rFonts w:asciiTheme="majorHAnsi" w:hAnsiTheme="majorHAnsi" w:cs="Arial"/>
        </w:rPr>
        <w:t xml:space="preserve"> </w:t>
      </w:r>
      <w:r w:rsidR="00316B7B">
        <w:rPr>
          <w:rFonts w:asciiTheme="majorHAnsi" w:hAnsiTheme="majorHAnsi" w:cs="Arial"/>
        </w:rPr>
        <w:t xml:space="preserve">následující </w:t>
      </w:r>
      <w:r w:rsidR="00651DA2">
        <w:rPr>
          <w:rFonts w:asciiTheme="majorHAnsi" w:hAnsiTheme="majorHAnsi" w:cs="Arial"/>
        </w:rPr>
        <w:t xml:space="preserve">obecné náležitosti </w:t>
      </w:r>
      <w:r w:rsidR="00316B7B">
        <w:rPr>
          <w:rFonts w:asciiTheme="majorHAnsi" w:hAnsiTheme="majorHAnsi" w:cs="Arial"/>
        </w:rPr>
        <w:br/>
      </w:r>
      <w:r w:rsidR="00651DA2">
        <w:rPr>
          <w:rFonts w:asciiTheme="majorHAnsi" w:hAnsiTheme="majorHAnsi" w:cs="Arial"/>
        </w:rPr>
        <w:t xml:space="preserve">a specifické náležitosti stanovené </w:t>
      </w:r>
      <w:r w:rsidR="00316B7B">
        <w:rPr>
          <w:rFonts w:asciiTheme="majorHAnsi" w:hAnsiTheme="majorHAnsi" w:cs="Arial"/>
        </w:rPr>
        <w:t>pro jednotlivé typy zaměstnavatelů:</w:t>
      </w:r>
    </w:p>
    <w:p w14:paraId="6470135E" w14:textId="0E646D67" w:rsidR="00316B7B" w:rsidRDefault="00316B7B" w:rsidP="00316B7B">
      <w:pPr>
        <w:pStyle w:val="Nadpis4"/>
        <w:rPr>
          <w:i w:val="0"/>
        </w:rPr>
      </w:pPr>
      <w:r w:rsidRPr="00316B7B">
        <w:rPr>
          <w:i w:val="0"/>
        </w:rPr>
        <w:t>Obecné náležitosti</w:t>
      </w:r>
      <w:r>
        <w:rPr>
          <w:i w:val="0"/>
        </w:rPr>
        <w:br/>
      </w:r>
    </w:p>
    <w:p w14:paraId="075E4148" w14:textId="3A9C1453" w:rsidR="00200549" w:rsidRPr="003E1B84" w:rsidRDefault="006E4D6A" w:rsidP="00E07EFE">
      <w:pPr>
        <w:pStyle w:val="Odstavecseseznamem"/>
        <w:numPr>
          <w:ilvl w:val="0"/>
          <w:numId w:val="25"/>
        </w:numPr>
        <w:overflowPunct w:val="0"/>
        <w:autoSpaceDE w:val="0"/>
        <w:autoSpaceDN w:val="0"/>
        <w:adjustRightInd w:val="0"/>
        <w:spacing w:after="160" w:line="240" w:lineRule="auto"/>
        <w:jc w:val="both"/>
        <w:textAlignment w:val="baseline"/>
        <w:rPr>
          <w:rFonts w:asciiTheme="majorHAnsi" w:hAnsiTheme="majorHAnsi" w:cs="Arial"/>
          <w:b/>
        </w:rPr>
      </w:pPr>
      <w:r w:rsidRPr="003E1B84">
        <w:rPr>
          <w:rFonts w:asciiTheme="majorHAnsi" w:hAnsiTheme="majorHAnsi" w:cs="Arial"/>
          <w:b/>
        </w:rPr>
        <w:t>Ř</w:t>
      </w:r>
      <w:r w:rsidR="00200549" w:rsidRPr="003E1B84">
        <w:rPr>
          <w:rFonts w:asciiTheme="majorHAnsi" w:hAnsiTheme="majorHAnsi" w:cs="Arial"/>
          <w:b/>
        </w:rPr>
        <w:t>ádně vyplněný tiskopis žádosti</w:t>
      </w:r>
      <w:r w:rsidR="00200549" w:rsidRPr="003E1B84">
        <w:rPr>
          <w:rFonts w:asciiTheme="majorHAnsi" w:hAnsiTheme="majorHAnsi" w:cs="Arial"/>
        </w:rPr>
        <w:t xml:space="preserve"> společně se všemi </w:t>
      </w:r>
      <w:r w:rsidR="00200549" w:rsidRPr="003E1B84">
        <w:rPr>
          <w:rFonts w:asciiTheme="majorHAnsi" w:hAnsiTheme="majorHAnsi" w:cs="Arial"/>
          <w:b/>
        </w:rPr>
        <w:t>povinnými přílohami</w:t>
      </w:r>
      <w:r w:rsidR="00941AEC" w:rsidRPr="003E1B84">
        <w:rPr>
          <w:rFonts w:asciiTheme="majorHAnsi" w:hAnsiTheme="majorHAnsi" w:cs="Arial"/>
          <w:b/>
        </w:rPr>
        <w:t>, kterými jsou</w:t>
      </w:r>
      <w:r w:rsidRPr="003E1B84">
        <w:rPr>
          <w:rFonts w:asciiTheme="majorHAnsi" w:hAnsiTheme="majorHAnsi" w:cs="Arial"/>
          <w:b/>
        </w:rPr>
        <w:t>:</w:t>
      </w:r>
    </w:p>
    <w:p w14:paraId="45FB24F9" w14:textId="4D964F7C" w:rsidR="008F5195" w:rsidRPr="003E1B84" w:rsidRDefault="00CF535E" w:rsidP="00E07EFE">
      <w:pPr>
        <w:pStyle w:val="Odstavecseseznamem"/>
        <w:numPr>
          <w:ilvl w:val="0"/>
          <w:numId w:val="25"/>
        </w:numPr>
        <w:overflowPunct w:val="0"/>
        <w:autoSpaceDE w:val="0"/>
        <w:autoSpaceDN w:val="0"/>
        <w:adjustRightInd w:val="0"/>
        <w:spacing w:after="160" w:line="240" w:lineRule="auto"/>
        <w:jc w:val="both"/>
        <w:rPr>
          <w:rFonts w:asciiTheme="majorHAnsi" w:hAnsiTheme="majorHAnsi" w:cs="Arial"/>
        </w:rPr>
      </w:pPr>
      <w:r w:rsidRPr="003E1B84">
        <w:rPr>
          <w:rFonts w:asciiTheme="majorHAnsi" w:hAnsiTheme="majorHAnsi" w:cs="Arial"/>
          <w:b/>
        </w:rPr>
        <w:t>Potvrzení Finančního úřadu</w:t>
      </w:r>
      <w:r w:rsidRPr="003E1B84">
        <w:rPr>
          <w:rFonts w:asciiTheme="majorHAnsi" w:hAnsiTheme="majorHAnsi" w:cs="Arial"/>
        </w:rPr>
        <w:t xml:space="preserve"> o neexistenci daňových nedoplatků.</w:t>
      </w:r>
      <w:r w:rsidR="007E3DAF" w:rsidRPr="003E1B84">
        <w:rPr>
          <w:rFonts w:asciiTheme="majorHAnsi" w:hAnsiTheme="majorHAnsi" w:cs="Arial"/>
        </w:rPr>
        <w:t xml:space="preserve"> </w:t>
      </w:r>
      <w:r w:rsidR="000C44FF" w:rsidRPr="003E1B84">
        <w:rPr>
          <w:rFonts w:asciiTheme="majorHAnsi" w:hAnsiTheme="majorHAnsi" w:cs="Arial"/>
        </w:rPr>
        <w:t>S</w:t>
      </w:r>
      <w:r w:rsidR="00DF55EA" w:rsidRPr="003E1B84">
        <w:rPr>
          <w:rFonts w:asciiTheme="majorHAnsi" w:hAnsiTheme="majorHAnsi" w:cs="Arial"/>
        </w:rPr>
        <w:t>polečnosti typu s</w:t>
      </w:r>
      <w:r w:rsidR="007E3DAF" w:rsidRPr="003E1B84">
        <w:rPr>
          <w:rFonts w:asciiTheme="majorHAnsi" w:hAnsiTheme="majorHAnsi" w:cs="Arial"/>
        </w:rPr>
        <w:t xml:space="preserve">tart-up </w:t>
      </w:r>
      <w:r w:rsidR="00324C79" w:rsidRPr="003E1B84">
        <w:rPr>
          <w:rFonts w:asciiTheme="majorHAnsi" w:hAnsiTheme="majorHAnsi" w:cs="Arial"/>
        </w:rPr>
        <w:br/>
      </w:r>
      <w:r w:rsidR="007E3DAF" w:rsidRPr="003E1B84">
        <w:rPr>
          <w:rFonts w:asciiTheme="majorHAnsi" w:hAnsiTheme="majorHAnsi" w:cs="Arial"/>
        </w:rPr>
        <w:t xml:space="preserve">a nově </w:t>
      </w:r>
      <w:r w:rsidR="009B48C7" w:rsidRPr="003E1B84">
        <w:rPr>
          <w:rFonts w:asciiTheme="majorHAnsi" w:hAnsiTheme="majorHAnsi" w:cs="Arial"/>
        </w:rPr>
        <w:t>založené</w:t>
      </w:r>
      <w:r w:rsidR="007E3DAF" w:rsidRPr="003E1B84">
        <w:rPr>
          <w:rFonts w:asciiTheme="majorHAnsi" w:hAnsiTheme="majorHAnsi" w:cs="Arial"/>
        </w:rPr>
        <w:t xml:space="preserve"> společnosti </w:t>
      </w:r>
      <w:r w:rsidR="000C44FF" w:rsidRPr="003E1B84">
        <w:rPr>
          <w:rFonts w:asciiTheme="majorHAnsi" w:hAnsiTheme="majorHAnsi" w:cs="Arial"/>
        </w:rPr>
        <w:t xml:space="preserve">mohou nahradit </w:t>
      </w:r>
      <w:r w:rsidR="00FD658A" w:rsidRPr="003E1B84">
        <w:rPr>
          <w:rFonts w:asciiTheme="majorHAnsi" w:hAnsiTheme="majorHAnsi" w:cs="Arial"/>
        </w:rPr>
        <w:t xml:space="preserve">potvrzení Finančního úřadu </w:t>
      </w:r>
      <w:r w:rsidR="000C44FF" w:rsidRPr="003E1B84">
        <w:rPr>
          <w:rFonts w:asciiTheme="majorHAnsi" w:hAnsiTheme="majorHAnsi" w:cs="Arial"/>
        </w:rPr>
        <w:t>rozhodnutím F</w:t>
      </w:r>
      <w:r w:rsidR="00FD658A" w:rsidRPr="003E1B84">
        <w:rPr>
          <w:rFonts w:asciiTheme="majorHAnsi" w:hAnsiTheme="majorHAnsi" w:cs="Arial"/>
        </w:rPr>
        <w:t>inančního úřadu</w:t>
      </w:r>
      <w:r w:rsidR="000C44FF" w:rsidRPr="003E1B84">
        <w:rPr>
          <w:rFonts w:asciiTheme="majorHAnsi" w:hAnsiTheme="majorHAnsi" w:cs="Arial"/>
        </w:rPr>
        <w:t xml:space="preserve"> o registraci k dani.</w:t>
      </w:r>
    </w:p>
    <w:p w14:paraId="4EC638AD" w14:textId="1FF623A2" w:rsidR="008F5195" w:rsidRPr="003E1B84" w:rsidRDefault="00CF535E" w:rsidP="00E07EFE">
      <w:pPr>
        <w:pStyle w:val="Odstavecseseznamem"/>
        <w:numPr>
          <w:ilvl w:val="0"/>
          <w:numId w:val="25"/>
        </w:numPr>
        <w:overflowPunct w:val="0"/>
        <w:autoSpaceDE w:val="0"/>
        <w:autoSpaceDN w:val="0"/>
        <w:adjustRightInd w:val="0"/>
        <w:spacing w:after="160" w:line="240" w:lineRule="auto"/>
        <w:jc w:val="both"/>
      </w:pPr>
      <w:r w:rsidRPr="003E1B84">
        <w:rPr>
          <w:rFonts w:asciiTheme="majorHAnsi" w:hAnsiTheme="majorHAnsi" w:cs="Arial"/>
          <w:b/>
        </w:rPr>
        <w:t>Potvrzení České správy sociálního zabezpečení</w:t>
      </w:r>
      <w:r w:rsidRPr="003E1B84">
        <w:rPr>
          <w:rFonts w:asciiTheme="majorHAnsi" w:hAnsiTheme="majorHAnsi" w:cs="Arial"/>
        </w:rPr>
        <w:t xml:space="preserve"> o neexistenci nedoplatků pojistného na sociálním zabezpečení a příspěvku na státní politiku zaměstnanosti.</w:t>
      </w:r>
      <w:r w:rsidR="007E3DAF" w:rsidRPr="003E1B84">
        <w:rPr>
          <w:rFonts w:asciiTheme="majorHAnsi" w:hAnsiTheme="majorHAnsi" w:cs="Arial"/>
        </w:rPr>
        <w:t xml:space="preserve"> Nevyžaduje se od společnosti typu </w:t>
      </w:r>
      <w:r w:rsidR="009B48C7" w:rsidRPr="003E1B84">
        <w:rPr>
          <w:rFonts w:asciiTheme="majorHAnsi" w:hAnsiTheme="majorHAnsi" w:cs="Arial"/>
        </w:rPr>
        <w:t>s</w:t>
      </w:r>
      <w:r w:rsidR="007E3DAF" w:rsidRPr="003E1B84">
        <w:rPr>
          <w:rFonts w:asciiTheme="majorHAnsi" w:hAnsiTheme="majorHAnsi" w:cs="Arial"/>
        </w:rPr>
        <w:t xml:space="preserve">tart-up a nově </w:t>
      </w:r>
      <w:r w:rsidR="009B48C7" w:rsidRPr="003E1B84">
        <w:rPr>
          <w:rFonts w:asciiTheme="majorHAnsi" w:hAnsiTheme="majorHAnsi" w:cs="Arial"/>
        </w:rPr>
        <w:t>založené</w:t>
      </w:r>
      <w:r w:rsidR="007E3DAF" w:rsidRPr="003E1B84">
        <w:rPr>
          <w:rFonts w:asciiTheme="majorHAnsi" w:hAnsiTheme="majorHAnsi" w:cs="Arial"/>
        </w:rPr>
        <w:t xml:space="preserve"> společnosti do dvou let od vzniku</w:t>
      </w:r>
      <w:r w:rsidR="000C44FF" w:rsidRPr="003E1B84">
        <w:rPr>
          <w:rFonts w:asciiTheme="majorHAnsi" w:hAnsiTheme="majorHAnsi" w:cs="Arial"/>
        </w:rPr>
        <w:t>.</w:t>
      </w:r>
    </w:p>
    <w:p w14:paraId="257924FC" w14:textId="77777777" w:rsidR="00107BFA" w:rsidRPr="003E1B84" w:rsidRDefault="00107BFA" w:rsidP="00107BFA">
      <w:pPr>
        <w:overflowPunct w:val="0"/>
        <w:autoSpaceDE w:val="0"/>
        <w:autoSpaceDN w:val="0"/>
        <w:adjustRightInd w:val="0"/>
        <w:spacing w:after="160" w:line="240" w:lineRule="auto"/>
        <w:jc w:val="both"/>
        <w:rPr>
          <w:rFonts w:asciiTheme="majorHAnsi" w:hAnsiTheme="majorHAnsi" w:cs="Arial"/>
        </w:rPr>
      </w:pPr>
      <w:r w:rsidRPr="003E1B84">
        <w:rPr>
          <w:rFonts w:asciiTheme="majorHAnsi" w:hAnsiTheme="majorHAnsi" w:cs="Arial"/>
        </w:rPr>
        <w:t xml:space="preserve">Náležitosti uvedené v bodech č. </w:t>
      </w:r>
      <w:r w:rsidR="0034389F" w:rsidRPr="003E1B84">
        <w:rPr>
          <w:rFonts w:asciiTheme="majorHAnsi" w:hAnsiTheme="majorHAnsi" w:cs="Arial"/>
        </w:rPr>
        <w:t>2</w:t>
      </w:r>
      <w:r w:rsidRPr="003E1B84">
        <w:rPr>
          <w:rFonts w:asciiTheme="majorHAnsi" w:hAnsiTheme="majorHAnsi" w:cs="Arial"/>
        </w:rPr>
        <w:t xml:space="preserve"> – </w:t>
      </w:r>
      <w:r w:rsidR="0034389F" w:rsidRPr="003E1B84">
        <w:rPr>
          <w:rFonts w:asciiTheme="majorHAnsi" w:hAnsiTheme="majorHAnsi" w:cs="Arial"/>
        </w:rPr>
        <w:t>3</w:t>
      </w:r>
      <w:r w:rsidRPr="003E1B84">
        <w:rPr>
          <w:rFonts w:asciiTheme="majorHAnsi" w:hAnsiTheme="majorHAnsi" w:cs="Arial"/>
        </w:rPr>
        <w:t xml:space="preserve"> </w:t>
      </w:r>
      <w:r w:rsidRPr="003E1B84">
        <w:rPr>
          <w:rFonts w:asciiTheme="majorHAnsi" w:hAnsiTheme="majorHAnsi" w:cs="Arial"/>
          <w:b/>
        </w:rPr>
        <w:t>nesmí být starší než 3 měsíce</w:t>
      </w:r>
      <w:r w:rsidRPr="003E1B84">
        <w:rPr>
          <w:rFonts w:asciiTheme="majorHAnsi" w:hAnsiTheme="majorHAnsi" w:cs="Arial"/>
        </w:rPr>
        <w:t>.</w:t>
      </w:r>
    </w:p>
    <w:p w14:paraId="320053E1" w14:textId="685D01F6" w:rsidR="00FD658A" w:rsidRPr="00014A24" w:rsidRDefault="00FD658A" w:rsidP="00014A24">
      <w:pPr>
        <w:pStyle w:val="Odstavecseseznamem"/>
        <w:numPr>
          <w:ilvl w:val="0"/>
          <w:numId w:val="25"/>
        </w:numPr>
        <w:spacing w:line="240" w:lineRule="auto"/>
        <w:jc w:val="both"/>
        <w:rPr>
          <w:rFonts w:asciiTheme="majorHAnsi" w:hAnsiTheme="majorHAnsi"/>
        </w:rPr>
      </w:pPr>
      <w:r w:rsidRPr="003E1B84">
        <w:rPr>
          <w:rFonts w:asciiTheme="majorHAnsi" w:hAnsiTheme="majorHAnsi" w:cs="Arial"/>
          <w:b/>
        </w:rPr>
        <w:t>Čestné prohlášení</w:t>
      </w:r>
      <w:r w:rsidR="00014A24">
        <w:rPr>
          <w:rFonts w:asciiTheme="majorHAnsi" w:hAnsiTheme="majorHAnsi" w:cs="Arial"/>
        </w:rPr>
        <w:t xml:space="preserve"> </w:t>
      </w:r>
      <w:r w:rsidRPr="00014A24">
        <w:rPr>
          <w:rFonts w:asciiTheme="majorHAnsi" w:hAnsiTheme="majorHAnsi" w:cs="Arial"/>
        </w:rPr>
        <w:t>o neexistenci nedoplatků na pojistném a na penále na veřejné zdravotní pojištění</w:t>
      </w:r>
      <w:r w:rsidR="00F60147">
        <w:rPr>
          <w:rFonts w:asciiTheme="majorHAnsi" w:hAnsiTheme="majorHAnsi" w:cs="Arial"/>
        </w:rPr>
        <w:t>.</w:t>
      </w:r>
    </w:p>
    <w:p w14:paraId="4E349215" w14:textId="77777777" w:rsidR="00FD658A" w:rsidRPr="003E1B84" w:rsidRDefault="00FD658A" w:rsidP="00E07EFE">
      <w:pPr>
        <w:pStyle w:val="Odstavecseseznamem"/>
        <w:numPr>
          <w:ilvl w:val="0"/>
          <w:numId w:val="25"/>
        </w:numPr>
        <w:overflowPunct w:val="0"/>
        <w:autoSpaceDE w:val="0"/>
        <w:autoSpaceDN w:val="0"/>
        <w:adjustRightInd w:val="0"/>
        <w:spacing w:after="160" w:line="240" w:lineRule="auto"/>
        <w:jc w:val="both"/>
        <w:rPr>
          <w:rFonts w:asciiTheme="majorHAnsi" w:hAnsiTheme="majorHAnsi" w:cs="Arial"/>
        </w:rPr>
      </w:pPr>
      <w:r w:rsidRPr="003E1B84">
        <w:rPr>
          <w:rFonts w:asciiTheme="majorHAnsi" w:hAnsiTheme="majorHAnsi" w:cs="Arial"/>
          <w:b/>
        </w:rPr>
        <w:t>Čestné prohlášení</w:t>
      </w:r>
      <w:r w:rsidRPr="003E1B84">
        <w:rPr>
          <w:rFonts w:asciiTheme="majorHAnsi" w:hAnsiTheme="majorHAnsi" w:cs="Arial"/>
        </w:rPr>
        <w:t xml:space="preserve"> o tom, že v období 2 let</w:t>
      </w:r>
      <w:r w:rsidR="00DE7118" w:rsidRPr="003E1B84">
        <w:rPr>
          <w:rFonts w:asciiTheme="majorHAnsi" w:hAnsiTheme="majorHAnsi" w:cs="Arial"/>
        </w:rPr>
        <w:t xml:space="preserve"> (podniká-li v ČR takovou dobu)</w:t>
      </w:r>
      <w:r w:rsidRPr="003E1B84">
        <w:rPr>
          <w:rFonts w:asciiTheme="majorHAnsi" w:hAnsiTheme="majorHAnsi" w:cs="Arial"/>
        </w:rPr>
        <w:t xml:space="preserve"> před podáním žádosti o zařazení do Programu nebyla zaměstnavateli uložena: </w:t>
      </w:r>
    </w:p>
    <w:p w14:paraId="51D51468" w14:textId="52B6C11F" w:rsidR="00FD658A" w:rsidRPr="003E1B84" w:rsidRDefault="00FD658A" w:rsidP="00E07EFE">
      <w:pPr>
        <w:pStyle w:val="Odstavecseseznamem"/>
        <w:numPr>
          <w:ilvl w:val="0"/>
          <w:numId w:val="12"/>
        </w:numPr>
        <w:spacing w:line="240" w:lineRule="auto"/>
        <w:ind w:hanging="357"/>
        <w:jc w:val="both"/>
        <w:rPr>
          <w:rFonts w:asciiTheme="majorHAnsi" w:hAnsiTheme="majorHAnsi" w:cs="Arial"/>
        </w:rPr>
      </w:pPr>
      <w:r w:rsidRPr="003E1B84">
        <w:rPr>
          <w:rFonts w:asciiTheme="majorHAnsi" w:hAnsiTheme="majorHAnsi" w:cs="Arial"/>
          <w:b/>
        </w:rPr>
        <w:t>pokuta</w:t>
      </w:r>
      <w:r w:rsidRPr="003E1B84">
        <w:rPr>
          <w:rFonts w:asciiTheme="majorHAnsi" w:hAnsiTheme="majorHAnsi" w:cs="Arial"/>
        </w:rPr>
        <w:t xml:space="preserve"> </w:t>
      </w:r>
      <w:ins w:id="19" w:author="BRYCHTA Ondřej, Mgr." w:date="2019-06-20T10:54:00Z">
        <w:r w:rsidR="002E6B79">
          <w:rPr>
            <w:rFonts w:ascii="Calibri" w:hAnsi="Calibri"/>
          </w:rPr>
          <w:t xml:space="preserve">vyšší než 100 000,- Kč </w:t>
        </w:r>
      </w:ins>
      <w:r w:rsidRPr="003E1B84">
        <w:rPr>
          <w:rFonts w:asciiTheme="majorHAnsi" w:hAnsiTheme="majorHAnsi" w:cs="Arial"/>
        </w:rPr>
        <w:t>za umožnění výkonu nelegální práce anebo,</w:t>
      </w:r>
    </w:p>
    <w:p w14:paraId="767CBF62" w14:textId="77777777" w:rsidR="00FD658A" w:rsidRPr="003E1B84" w:rsidRDefault="00FD658A" w:rsidP="00E07EFE">
      <w:pPr>
        <w:pStyle w:val="Odstavecseseznamem"/>
        <w:numPr>
          <w:ilvl w:val="0"/>
          <w:numId w:val="12"/>
        </w:numPr>
        <w:spacing w:line="240" w:lineRule="auto"/>
        <w:ind w:hanging="357"/>
        <w:jc w:val="both"/>
        <w:rPr>
          <w:rFonts w:asciiTheme="majorHAnsi" w:hAnsiTheme="majorHAnsi" w:cs="Arial"/>
        </w:rPr>
      </w:pPr>
      <w:r w:rsidRPr="003E1B84">
        <w:rPr>
          <w:rFonts w:asciiTheme="majorHAnsi" w:hAnsiTheme="majorHAnsi" w:cs="Arial"/>
          <w:b/>
        </w:rPr>
        <w:t>opakovaně pokuta</w:t>
      </w:r>
      <w:r w:rsidRPr="003E1B84">
        <w:rPr>
          <w:rFonts w:asciiTheme="majorHAnsi" w:hAnsiTheme="majorHAnsi" w:cs="Arial"/>
        </w:rPr>
        <w:t xml:space="preserve"> vyšší než 100 000,- Kč za porušení povinností vyplývajících z právních předpisů kontrolovaných Úřadem práce ČR, Státním úřadem inspekce práce nebo oblastními inspektoráty práce.</w:t>
      </w:r>
    </w:p>
    <w:p w14:paraId="2E29E8A0" w14:textId="0863CFF2" w:rsidR="00D96602" w:rsidRPr="00BE45D0" w:rsidRDefault="00043E5F" w:rsidP="00D96602">
      <w:pPr>
        <w:pStyle w:val="Default"/>
        <w:spacing w:after="160"/>
        <w:jc w:val="both"/>
        <w:rPr>
          <w:rFonts w:asciiTheme="majorHAnsi" w:hAnsiTheme="majorHAnsi"/>
          <w:sz w:val="22"/>
          <w:szCs w:val="22"/>
        </w:rPr>
      </w:pPr>
      <w:r w:rsidRPr="003E1B84">
        <w:rPr>
          <w:rFonts w:asciiTheme="majorHAnsi" w:hAnsiTheme="majorHAnsi"/>
          <w:sz w:val="22"/>
          <w:szCs w:val="22"/>
        </w:rPr>
        <w:t xml:space="preserve">Přílohy </w:t>
      </w:r>
      <w:r w:rsidR="00BE6E63" w:rsidRPr="003E1B84">
        <w:rPr>
          <w:rFonts w:asciiTheme="majorHAnsi" w:hAnsiTheme="majorHAnsi"/>
          <w:sz w:val="22"/>
          <w:szCs w:val="22"/>
        </w:rPr>
        <w:t xml:space="preserve">dokládá zaměstnavatel </w:t>
      </w:r>
      <w:r w:rsidR="00BE6E63" w:rsidRPr="003E1B84">
        <w:rPr>
          <w:rFonts w:asciiTheme="majorHAnsi" w:hAnsiTheme="majorHAnsi"/>
          <w:b/>
          <w:sz w:val="22"/>
          <w:szCs w:val="22"/>
        </w:rPr>
        <w:t xml:space="preserve">pouze v případě první </w:t>
      </w:r>
      <w:r w:rsidR="00E45656" w:rsidRPr="003E1B84">
        <w:rPr>
          <w:rFonts w:asciiTheme="majorHAnsi" w:hAnsiTheme="majorHAnsi"/>
          <w:b/>
          <w:sz w:val="22"/>
          <w:szCs w:val="22"/>
        </w:rPr>
        <w:t>ž</w:t>
      </w:r>
      <w:r w:rsidR="00BE6E63" w:rsidRPr="003E1B84">
        <w:rPr>
          <w:rFonts w:asciiTheme="majorHAnsi" w:hAnsiTheme="majorHAnsi"/>
          <w:b/>
          <w:sz w:val="22"/>
          <w:szCs w:val="22"/>
        </w:rPr>
        <w:t>ádosti</w:t>
      </w:r>
      <w:r w:rsidR="00DE7118" w:rsidRPr="003E1B84">
        <w:rPr>
          <w:rFonts w:asciiTheme="majorHAnsi" w:hAnsiTheme="majorHAnsi"/>
          <w:sz w:val="22"/>
          <w:szCs w:val="22"/>
        </w:rPr>
        <w:t xml:space="preserve">, opětovně pak po uplynutí doby, po </w:t>
      </w:r>
      <w:r w:rsidR="00DE7118" w:rsidRPr="00BE45D0">
        <w:rPr>
          <w:rFonts w:asciiTheme="majorHAnsi" w:hAnsiTheme="majorHAnsi"/>
          <w:sz w:val="22"/>
          <w:szCs w:val="22"/>
        </w:rPr>
        <w:t>kterou byl zaměstnavatel do Programu zařazen, tj. po uplynutí 1 roku.</w:t>
      </w:r>
    </w:p>
    <w:p w14:paraId="0210B464" w14:textId="275FB46C" w:rsidR="008E6EF2" w:rsidRPr="00BE45D0" w:rsidRDefault="008E6EF2" w:rsidP="008E6EF2">
      <w:pPr>
        <w:overflowPunct w:val="0"/>
        <w:autoSpaceDE w:val="0"/>
        <w:autoSpaceDN w:val="0"/>
        <w:adjustRightInd w:val="0"/>
        <w:spacing w:after="160" w:line="240" w:lineRule="auto"/>
        <w:jc w:val="both"/>
        <w:rPr>
          <w:rFonts w:asciiTheme="majorHAnsi" w:hAnsiTheme="majorHAnsi" w:cs="Arial"/>
        </w:rPr>
      </w:pPr>
      <w:r w:rsidRPr="00BE45D0">
        <w:rPr>
          <w:rFonts w:asciiTheme="majorHAnsi" w:hAnsiTheme="majorHAnsi" w:cs="Arial"/>
        </w:rPr>
        <w:lastRenderedPageBreak/>
        <w:t xml:space="preserve">Při </w:t>
      </w:r>
      <w:r w:rsidRPr="00BE45D0">
        <w:rPr>
          <w:rFonts w:asciiTheme="majorHAnsi" w:hAnsiTheme="majorHAnsi" w:cs="Arial"/>
          <w:b/>
        </w:rPr>
        <w:t>podání první žádosti i při zařazování každého dalšího zahraničního zaměstnance</w:t>
      </w:r>
      <w:r w:rsidRPr="00BE45D0">
        <w:rPr>
          <w:rFonts w:asciiTheme="majorHAnsi" w:hAnsiTheme="majorHAnsi" w:cs="Arial"/>
        </w:rPr>
        <w:t xml:space="preserve"> do Programu zaměstnavatel doloží </w:t>
      </w:r>
      <w:r w:rsidRPr="00BE45D0">
        <w:rPr>
          <w:rFonts w:asciiTheme="majorHAnsi" w:hAnsiTheme="majorHAnsi" w:cs="Arial"/>
          <w:b/>
        </w:rPr>
        <w:t>čestné prohlášení</w:t>
      </w:r>
      <w:r w:rsidRPr="00BE45D0">
        <w:rPr>
          <w:rFonts w:asciiTheme="majorHAnsi" w:hAnsiTheme="majorHAnsi" w:cs="Arial"/>
        </w:rPr>
        <w:t xml:space="preserve"> o tom, že hodlá s cizincem uzavřít pracovní poměr na </w:t>
      </w:r>
      <w:r w:rsidRPr="00BE45D0">
        <w:rPr>
          <w:rFonts w:asciiTheme="majorHAnsi" w:hAnsiTheme="majorHAnsi"/>
          <w:color w:val="000000" w:themeColor="text1"/>
          <w:szCs w:val="24"/>
        </w:rPr>
        <w:t>zákoníkem práce stanovenou týdenní pracovní dobu</w:t>
      </w:r>
      <w:ins w:id="20" w:author="BRYCHTA Ondřej, Mgr." w:date="2019-06-17T16:43:00Z">
        <w:r w:rsidR="003E434F">
          <w:rPr>
            <w:rStyle w:val="Znakapoznpodarou"/>
            <w:rFonts w:asciiTheme="majorHAnsi" w:hAnsiTheme="majorHAnsi"/>
            <w:color w:val="000000" w:themeColor="text1"/>
            <w:szCs w:val="24"/>
          </w:rPr>
          <w:footnoteReference w:id="9"/>
        </w:r>
      </w:ins>
      <w:r w:rsidR="00E30B77" w:rsidRPr="00BE45D0">
        <w:rPr>
          <w:rFonts w:asciiTheme="majorHAnsi" w:hAnsiTheme="majorHAnsi" w:cs="Arial"/>
        </w:rPr>
        <w:t xml:space="preserve"> </w:t>
      </w:r>
      <w:r w:rsidRPr="00BE45D0">
        <w:rPr>
          <w:rFonts w:asciiTheme="majorHAnsi" w:hAnsiTheme="majorHAnsi" w:cs="Arial"/>
        </w:rPr>
        <w:t xml:space="preserve">a </w:t>
      </w:r>
      <w:r w:rsidR="00E30B77" w:rsidRPr="00BE45D0">
        <w:rPr>
          <w:rFonts w:asciiTheme="majorHAnsi" w:hAnsiTheme="majorHAnsi" w:cs="Arial"/>
        </w:rPr>
        <w:t xml:space="preserve">že </w:t>
      </w:r>
      <w:r w:rsidRPr="00BE45D0">
        <w:rPr>
          <w:rFonts w:asciiTheme="majorHAnsi" w:hAnsiTheme="majorHAnsi" w:cs="Arial"/>
        </w:rPr>
        <w:t>po celou dobu jeho trvání bude cizinci vyplácena mzda nebo plat</w:t>
      </w:r>
      <w:r w:rsidRPr="00BE45D0">
        <w:rPr>
          <w:rFonts w:ascii="Calibri Light" w:hAnsi="Calibri Light" w:cs="Calibri Light"/>
          <w:color w:val="FF0000"/>
        </w:rPr>
        <w:t xml:space="preserve"> </w:t>
      </w:r>
      <w:r w:rsidRPr="00BE45D0">
        <w:rPr>
          <w:rFonts w:asciiTheme="majorHAnsi" w:hAnsiTheme="majorHAnsi" w:cstheme="majorHAnsi"/>
        </w:rPr>
        <w:t xml:space="preserve">v minimální výši, kterou se zaměstnavatel rozhodl garantovat na základě své volby z kritérií stanovených pro tento </w:t>
      </w:r>
      <w:proofErr w:type="gramStart"/>
      <w:r w:rsidRPr="00BE45D0">
        <w:rPr>
          <w:rFonts w:asciiTheme="majorHAnsi" w:hAnsiTheme="majorHAnsi" w:cstheme="majorHAnsi"/>
        </w:rPr>
        <w:t>Program.</w:t>
      </w:r>
      <w:r w:rsidR="003B144C" w:rsidRPr="00BE45D0">
        <w:rPr>
          <w:rFonts w:asciiTheme="majorHAnsi" w:hAnsiTheme="majorHAnsi" w:cstheme="majorHAnsi"/>
          <w:vertAlign w:val="superscript"/>
        </w:rPr>
        <w:t>7</w:t>
      </w:r>
      <w:proofErr w:type="gramEnd"/>
    </w:p>
    <w:p w14:paraId="18CE056A" w14:textId="28B9DD7E" w:rsidR="005F36FA" w:rsidRPr="00BE45D0" w:rsidRDefault="005F36FA" w:rsidP="005F36FA">
      <w:pPr>
        <w:pStyle w:val="Nadpis4"/>
        <w:rPr>
          <w:i w:val="0"/>
        </w:rPr>
      </w:pPr>
      <w:r w:rsidRPr="00BE45D0">
        <w:rPr>
          <w:i w:val="0"/>
        </w:rPr>
        <w:t xml:space="preserve">Specifické náležitosti </w:t>
      </w:r>
      <w:r w:rsidR="00316B7B" w:rsidRPr="00BE45D0">
        <w:rPr>
          <w:i w:val="0"/>
        </w:rPr>
        <w:t>podle typu zaměstnavatele</w:t>
      </w:r>
    </w:p>
    <w:p w14:paraId="32B26B55" w14:textId="79C2579D" w:rsidR="005F36FA" w:rsidRPr="00BE45D0" w:rsidRDefault="005F36FA" w:rsidP="00976FE0">
      <w:pPr>
        <w:spacing w:after="0"/>
      </w:pPr>
    </w:p>
    <w:tbl>
      <w:tblPr>
        <w:tblStyle w:val="Mkatabulky"/>
        <w:tblW w:w="0" w:type="auto"/>
        <w:tblLook w:val="04A0" w:firstRow="1" w:lastRow="0" w:firstColumn="1" w:lastColumn="0" w:noHBand="0" w:noVBand="1"/>
      </w:tblPr>
      <w:tblGrid>
        <w:gridCol w:w="1492"/>
        <w:gridCol w:w="7570"/>
      </w:tblGrid>
      <w:tr w:rsidR="00316B7B" w:rsidRPr="00BE45D0" w14:paraId="00A00411" w14:textId="77777777" w:rsidTr="00CE6E08">
        <w:tc>
          <w:tcPr>
            <w:tcW w:w="1129" w:type="dxa"/>
          </w:tcPr>
          <w:p w14:paraId="6C08E76B" w14:textId="77777777" w:rsidR="00316B7B" w:rsidRPr="00BE45D0" w:rsidRDefault="00316B7B" w:rsidP="00CE6E08">
            <w:pPr>
              <w:jc w:val="both"/>
            </w:pPr>
            <w:r w:rsidRPr="00BE45D0">
              <w:rPr>
                <w:rFonts w:asciiTheme="majorHAnsi" w:hAnsiTheme="majorHAnsi"/>
              </w:rPr>
              <w:t>Investor</w:t>
            </w:r>
          </w:p>
        </w:tc>
        <w:tc>
          <w:tcPr>
            <w:tcW w:w="7933" w:type="dxa"/>
          </w:tcPr>
          <w:p w14:paraId="2CA2E7B6" w14:textId="0E84429C" w:rsidR="00316B7B" w:rsidRPr="00BE45D0" w:rsidRDefault="00316B7B" w:rsidP="000D7D98">
            <w:pPr>
              <w:jc w:val="both"/>
            </w:pPr>
            <w:r w:rsidRPr="00BE45D0">
              <w:rPr>
                <w:rFonts w:asciiTheme="majorHAnsi" w:hAnsiTheme="majorHAnsi"/>
                <w:b/>
              </w:rPr>
              <w:t>Čestné prohlášení</w:t>
            </w:r>
            <w:r w:rsidRPr="00BE45D0">
              <w:rPr>
                <w:rFonts w:asciiTheme="majorHAnsi" w:hAnsiTheme="majorHAnsi"/>
              </w:rPr>
              <w:t>, že zaměstnavatel celosvětově zaměstnává minimálně 250 osob.</w:t>
            </w:r>
          </w:p>
        </w:tc>
      </w:tr>
      <w:tr w:rsidR="00BD425F" w:rsidRPr="00BE45D0" w14:paraId="2168118B" w14:textId="77777777" w:rsidTr="00CE6E08">
        <w:tc>
          <w:tcPr>
            <w:tcW w:w="1129" w:type="dxa"/>
          </w:tcPr>
          <w:p w14:paraId="2A56D7B4" w14:textId="1D95E144" w:rsidR="00BD425F" w:rsidRPr="00BE45D0" w:rsidRDefault="00BD425F" w:rsidP="00CE6E08">
            <w:pPr>
              <w:jc w:val="both"/>
              <w:rPr>
                <w:rFonts w:asciiTheme="majorHAnsi" w:hAnsiTheme="majorHAnsi"/>
              </w:rPr>
            </w:pPr>
            <w:r w:rsidRPr="00BE45D0">
              <w:rPr>
                <w:rFonts w:asciiTheme="majorHAnsi" w:hAnsiTheme="majorHAnsi"/>
              </w:rPr>
              <w:t>Výzkumná organizace</w:t>
            </w:r>
          </w:p>
        </w:tc>
        <w:tc>
          <w:tcPr>
            <w:tcW w:w="7933" w:type="dxa"/>
          </w:tcPr>
          <w:p w14:paraId="609DD102" w14:textId="7D54D7EF" w:rsidR="00BD425F" w:rsidRPr="00BE45D0" w:rsidRDefault="008107BE" w:rsidP="000D7D98">
            <w:pPr>
              <w:jc w:val="both"/>
              <w:rPr>
                <w:rFonts w:asciiTheme="majorHAnsi" w:hAnsiTheme="majorHAnsi"/>
              </w:rPr>
            </w:pPr>
            <w:r w:rsidRPr="00BE45D0">
              <w:rPr>
                <w:rFonts w:asciiTheme="majorHAnsi" w:hAnsiTheme="majorHAnsi"/>
              </w:rPr>
              <w:t>Bez specifických náležitostí</w:t>
            </w:r>
          </w:p>
        </w:tc>
      </w:tr>
      <w:tr w:rsidR="00316B7B" w14:paraId="365F133C" w14:textId="77777777" w:rsidTr="00CE6E08">
        <w:tc>
          <w:tcPr>
            <w:tcW w:w="1129" w:type="dxa"/>
          </w:tcPr>
          <w:p w14:paraId="15C8B694" w14:textId="77777777" w:rsidR="00316B7B" w:rsidRPr="00BE45D0" w:rsidRDefault="00316B7B" w:rsidP="00CE6E08">
            <w:pPr>
              <w:jc w:val="both"/>
            </w:pPr>
            <w:r w:rsidRPr="00BE45D0">
              <w:rPr>
                <w:rFonts w:asciiTheme="majorHAnsi" w:hAnsiTheme="majorHAnsi"/>
              </w:rPr>
              <w:t>Technologická společnost</w:t>
            </w:r>
          </w:p>
        </w:tc>
        <w:tc>
          <w:tcPr>
            <w:tcW w:w="7933" w:type="dxa"/>
          </w:tcPr>
          <w:p w14:paraId="5010FA4C" w14:textId="7B76706D" w:rsidR="00316B7B" w:rsidRDefault="00316B7B" w:rsidP="006D0C1C">
            <w:pPr>
              <w:jc w:val="both"/>
            </w:pPr>
            <w:r w:rsidRPr="00BE45D0">
              <w:rPr>
                <w:rFonts w:asciiTheme="majorHAnsi" w:hAnsiTheme="majorHAnsi"/>
                <w:b/>
              </w:rPr>
              <w:t>Smlouva nebo kopie smlouvy o spolupráci v oblasti vědy a výzkumu</w:t>
            </w:r>
            <w:r w:rsidR="00F55D61" w:rsidRPr="00BE45D0">
              <w:rPr>
                <w:rFonts w:asciiTheme="majorHAnsi" w:hAnsiTheme="majorHAnsi"/>
                <w:b/>
              </w:rPr>
              <w:t xml:space="preserve"> </w:t>
            </w:r>
            <w:r w:rsidR="006D0C1C" w:rsidRPr="00BE45D0">
              <w:rPr>
                <w:rFonts w:asciiTheme="majorHAnsi" w:hAnsiTheme="majorHAnsi" w:cs="Arial"/>
              </w:rPr>
              <w:t xml:space="preserve">s výzkumnou organizací zapsanou v Seznamu výzkumných </w:t>
            </w:r>
            <w:proofErr w:type="gramStart"/>
            <w:r w:rsidR="006D0C1C" w:rsidRPr="00BE45D0">
              <w:rPr>
                <w:rFonts w:asciiTheme="majorHAnsi" w:hAnsiTheme="majorHAnsi" w:cs="Arial"/>
              </w:rPr>
              <w:t>organizací</w:t>
            </w:r>
            <w:r w:rsidR="006D0C1C" w:rsidRPr="00BE45D0" w:rsidDel="00525619">
              <w:rPr>
                <w:rFonts w:asciiTheme="majorHAnsi" w:hAnsiTheme="majorHAnsi"/>
                <w:b/>
              </w:rPr>
              <w:t xml:space="preserve"> </w:t>
            </w:r>
            <w:r w:rsidRPr="00BE45D0">
              <w:rPr>
                <w:rFonts w:asciiTheme="majorHAnsi" w:hAnsiTheme="majorHAnsi"/>
              </w:rPr>
              <w:t>.</w:t>
            </w:r>
            <w:proofErr w:type="gramEnd"/>
          </w:p>
        </w:tc>
      </w:tr>
      <w:tr w:rsidR="00316B7B" w14:paraId="401E647D" w14:textId="77777777" w:rsidTr="00CE6E08">
        <w:tc>
          <w:tcPr>
            <w:tcW w:w="1129" w:type="dxa"/>
          </w:tcPr>
          <w:p w14:paraId="7871A9E1" w14:textId="77777777" w:rsidR="00316B7B" w:rsidRPr="00BE2F16" w:rsidRDefault="00316B7B" w:rsidP="00CE6E08">
            <w:r w:rsidRPr="00BE2F16">
              <w:rPr>
                <w:rFonts w:asciiTheme="majorHAnsi" w:hAnsiTheme="majorHAnsi"/>
              </w:rPr>
              <w:t>Nově založená společnost</w:t>
            </w:r>
          </w:p>
        </w:tc>
        <w:tc>
          <w:tcPr>
            <w:tcW w:w="7933" w:type="dxa"/>
          </w:tcPr>
          <w:p w14:paraId="62B4C6B1" w14:textId="5F6BF488" w:rsidR="00316B7B" w:rsidRPr="00316B7B" w:rsidRDefault="00316B7B" w:rsidP="00316B7B">
            <w:pPr>
              <w:pStyle w:val="Odstavecseseznamem"/>
              <w:numPr>
                <w:ilvl w:val="0"/>
                <w:numId w:val="29"/>
              </w:numPr>
              <w:jc w:val="both"/>
              <w:rPr>
                <w:rFonts w:asciiTheme="majorHAnsi" w:hAnsiTheme="majorHAnsi"/>
              </w:rPr>
            </w:pPr>
            <w:r w:rsidRPr="00316B7B">
              <w:rPr>
                <w:rFonts w:asciiTheme="majorHAnsi" w:hAnsiTheme="majorHAnsi"/>
                <w:b/>
              </w:rPr>
              <w:t>Čestné prohlášení</w:t>
            </w:r>
            <w:r w:rsidRPr="003E1B84">
              <w:rPr>
                <w:rFonts w:asciiTheme="majorHAnsi" w:hAnsiTheme="majorHAnsi"/>
              </w:rPr>
              <w:t xml:space="preserve"> o záměru zaměstnat </w:t>
            </w:r>
            <w:r w:rsidRPr="00316B7B">
              <w:rPr>
                <w:rFonts w:asciiTheme="majorHAnsi" w:hAnsiTheme="majorHAnsi"/>
              </w:rPr>
              <w:t xml:space="preserve">do dvou let od zápisu do obchodního rejstříku minimálně 20 zaměstnanců; v případě společnosti působící v oblasti IT/SW </w:t>
            </w:r>
            <w:proofErr w:type="spellStart"/>
            <w:r w:rsidRPr="00316B7B">
              <w:rPr>
                <w:rFonts w:asciiTheme="majorHAnsi" w:hAnsiTheme="majorHAnsi"/>
              </w:rPr>
              <w:t>development</w:t>
            </w:r>
            <w:proofErr w:type="spellEnd"/>
            <w:r w:rsidRPr="00316B7B">
              <w:rPr>
                <w:rFonts w:asciiTheme="majorHAnsi" w:hAnsiTheme="majorHAnsi"/>
              </w:rPr>
              <w:t xml:space="preserve"> minimálně 10 zaměstnanců.</w:t>
            </w:r>
          </w:p>
          <w:p w14:paraId="4C376824" w14:textId="77777777" w:rsidR="00316B7B" w:rsidRPr="003E1B84" w:rsidRDefault="00316B7B" w:rsidP="00316B7B">
            <w:pPr>
              <w:pStyle w:val="Odstavecseseznamem"/>
              <w:numPr>
                <w:ilvl w:val="0"/>
                <w:numId w:val="29"/>
              </w:numPr>
              <w:jc w:val="both"/>
              <w:rPr>
                <w:rFonts w:asciiTheme="majorHAnsi" w:hAnsiTheme="majorHAnsi"/>
              </w:rPr>
            </w:pPr>
            <w:r w:rsidRPr="003E1B84">
              <w:rPr>
                <w:rFonts w:asciiTheme="majorHAnsi" w:hAnsiTheme="majorHAnsi"/>
              </w:rPr>
              <w:t xml:space="preserve">Alespoň </w:t>
            </w:r>
            <w:r w:rsidRPr="00693F75">
              <w:rPr>
                <w:rFonts w:asciiTheme="majorHAnsi" w:hAnsiTheme="majorHAnsi"/>
                <w:b/>
              </w:rPr>
              <w:t>jeden z následujících dokumentů</w:t>
            </w:r>
            <w:r w:rsidRPr="003E1B84">
              <w:rPr>
                <w:rFonts w:asciiTheme="majorHAnsi" w:hAnsiTheme="majorHAnsi"/>
              </w:rPr>
              <w:t>:</w:t>
            </w:r>
          </w:p>
          <w:p w14:paraId="04A2FFE1" w14:textId="77777777" w:rsidR="00316B7B" w:rsidRPr="003E1B84" w:rsidRDefault="00316B7B" w:rsidP="00316B7B">
            <w:pPr>
              <w:pStyle w:val="Odstavecseseznamem"/>
              <w:numPr>
                <w:ilvl w:val="0"/>
                <w:numId w:val="27"/>
              </w:numPr>
              <w:jc w:val="both"/>
              <w:rPr>
                <w:rFonts w:asciiTheme="majorHAnsi" w:hAnsiTheme="majorHAnsi"/>
              </w:rPr>
            </w:pPr>
            <w:r w:rsidRPr="003E1B84">
              <w:rPr>
                <w:rFonts w:asciiTheme="majorHAnsi" w:hAnsiTheme="majorHAnsi"/>
              </w:rPr>
              <w:t xml:space="preserve">potvrzení o přijetí záměru získat investiční pobídku a předpokladu splnění podmínek pro poskytnutí investiční pobídky vydané agenturou </w:t>
            </w:r>
            <w:proofErr w:type="spellStart"/>
            <w:r w:rsidRPr="003E1B84">
              <w:rPr>
                <w:rFonts w:asciiTheme="majorHAnsi" w:hAnsiTheme="majorHAnsi"/>
              </w:rPr>
              <w:t>CzechInvest</w:t>
            </w:r>
            <w:proofErr w:type="spellEnd"/>
            <w:r w:rsidRPr="003E1B84">
              <w:rPr>
                <w:rFonts w:asciiTheme="majorHAnsi" w:hAnsiTheme="majorHAnsi"/>
              </w:rPr>
              <w:t xml:space="preserve"> nebo</w:t>
            </w:r>
          </w:p>
          <w:p w14:paraId="794DFE36" w14:textId="24DBDA10" w:rsidR="00316B7B" w:rsidRDefault="00316B7B" w:rsidP="00316B7B">
            <w:pPr>
              <w:pStyle w:val="Odstavecseseznamem"/>
              <w:numPr>
                <w:ilvl w:val="0"/>
                <w:numId w:val="27"/>
              </w:numPr>
              <w:jc w:val="both"/>
            </w:pPr>
            <w:r w:rsidRPr="003E1B84">
              <w:rPr>
                <w:rFonts w:asciiTheme="majorHAnsi" w:hAnsiTheme="majorHAnsi"/>
              </w:rPr>
              <w:t>kopie smlouvy o koupi pozemku, popř. smlouvy o pronájmu nebytových prostor pro podnikání.</w:t>
            </w:r>
          </w:p>
        </w:tc>
      </w:tr>
      <w:tr w:rsidR="00316B7B" w14:paraId="520944FC" w14:textId="77777777" w:rsidTr="00CE6E08">
        <w:tc>
          <w:tcPr>
            <w:tcW w:w="1129" w:type="dxa"/>
          </w:tcPr>
          <w:p w14:paraId="6901E773" w14:textId="77777777" w:rsidR="00316B7B" w:rsidRPr="00BE2F16" w:rsidRDefault="00316B7B" w:rsidP="00CE6E08">
            <w:r w:rsidRPr="00BE2F16">
              <w:rPr>
                <w:rFonts w:asciiTheme="majorHAnsi" w:hAnsiTheme="majorHAnsi"/>
              </w:rPr>
              <w:t>Start-up</w:t>
            </w:r>
          </w:p>
        </w:tc>
        <w:tc>
          <w:tcPr>
            <w:tcW w:w="7933" w:type="dxa"/>
          </w:tcPr>
          <w:p w14:paraId="25CC053C" w14:textId="77777777" w:rsidR="00316B7B" w:rsidRPr="00316B7B" w:rsidRDefault="00316B7B" w:rsidP="00316B7B">
            <w:pPr>
              <w:pStyle w:val="Odstavecseseznamem"/>
              <w:numPr>
                <w:ilvl w:val="0"/>
                <w:numId w:val="26"/>
              </w:numPr>
              <w:jc w:val="both"/>
              <w:rPr>
                <w:rFonts w:asciiTheme="majorHAnsi" w:hAnsiTheme="majorHAnsi"/>
              </w:rPr>
            </w:pPr>
            <w:r w:rsidRPr="003E1B84">
              <w:rPr>
                <w:rFonts w:asciiTheme="majorHAnsi" w:hAnsiTheme="majorHAnsi"/>
                <w:b/>
              </w:rPr>
              <w:t>Smlouva o inkubaci</w:t>
            </w:r>
            <w:r w:rsidRPr="003E1B84">
              <w:rPr>
                <w:rFonts w:asciiTheme="majorHAnsi" w:hAnsiTheme="majorHAnsi"/>
              </w:rPr>
              <w:t xml:space="preserve"> uzavřená s inkubátorem zařazeným do </w:t>
            </w:r>
            <w:r w:rsidRPr="00316B7B">
              <w:rPr>
                <w:rFonts w:asciiTheme="majorHAnsi" w:hAnsiTheme="majorHAnsi"/>
              </w:rPr>
              <w:t>seznamu uvedeného v Příloze 1, nebo</w:t>
            </w:r>
          </w:p>
          <w:p w14:paraId="21AF02C0" w14:textId="22F81771" w:rsidR="00316B7B" w:rsidRDefault="00316B7B" w:rsidP="00316B7B">
            <w:pPr>
              <w:pStyle w:val="Odstavecseseznamem"/>
              <w:numPr>
                <w:ilvl w:val="0"/>
                <w:numId w:val="26"/>
              </w:numPr>
              <w:jc w:val="both"/>
            </w:pPr>
            <w:r w:rsidRPr="003E1B84">
              <w:rPr>
                <w:rFonts w:asciiTheme="majorHAnsi" w:hAnsiTheme="majorHAnsi"/>
                <w:b/>
              </w:rPr>
              <w:t>doklad o kapitálovém propojení</w:t>
            </w:r>
            <w:r w:rsidRPr="003E1B84">
              <w:rPr>
                <w:rFonts w:asciiTheme="majorHAnsi" w:hAnsiTheme="majorHAnsi"/>
              </w:rPr>
              <w:t xml:space="preserve"> společnosti typu start-up s technologickým investorem zařazeným</w:t>
            </w:r>
            <w:r w:rsidRPr="003E1B84">
              <w:rPr>
                <w:rFonts w:asciiTheme="majorHAnsi" w:hAnsiTheme="majorHAnsi"/>
                <w:b/>
              </w:rPr>
              <w:t xml:space="preserve"> </w:t>
            </w:r>
            <w:r w:rsidRPr="00316B7B">
              <w:rPr>
                <w:rFonts w:asciiTheme="majorHAnsi" w:hAnsiTheme="majorHAnsi"/>
              </w:rPr>
              <w:t>do seznamu uvedeného v Příloze 1</w:t>
            </w:r>
            <w:r w:rsidRPr="003E1B84">
              <w:rPr>
                <w:rFonts w:asciiTheme="majorHAnsi" w:hAnsiTheme="majorHAnsi"/>
              </w:rPr>
              <w:t>.</w:t>
            </w:r>
          </w:p>
        </w:tc>
      </w:tr>
    </w:tbl>
    <w:p w14:paraId="2FA81DD1" w14:textId="301282A3" w:rsidR="00316B7B" w:rsidRDefault="00316B7B" w:rsidP="00976FE0">
      <w:pPr>
        <w:spacing w:after="0"/>
      </w:pPr>
    </w:p>
    <w:p w14:paraId="4A2F15BF" w14:textId="30AF2BB1" w:rsidR="00976FE0" w:rsidRPr="00ED5007" w:rsidRDefault="00DD22D0" w:rsidP="00FD658A">
      <w:pPr>
        <w:spacing w:line="240" w:lineRule="auto"/>
        <w:jc w:val="both"/>
        <w:rPr>
          <w:rFonts w:asciiTheme="majorHAnsi" w:hAnsiTheme="majorHAnsi"/>
          <w:color w:val="FF0000"/>
        </w:rPr>
      </w:pPr>
      <w:r w:rsidRPr="003E1B84">
        <w:rPr>
          <w:rFonts w:asciiTheme="majorHAnsi" w:hAnsiTheme="majorHAnsi"/>
        </w:rPr>
        <w:t xml:space="preserve">I specifické náležitosti zaměstnavatel </w:t>
      </w:r>
      <w:r w:rsidR="00976FE0" w:rsidRPr="003E1B84">
        <w:rPr>
          <w:rFonts w:asciiTheme="majorHAnsi" w:hAnsiTheme="majorHAnsi"/>
        </w:rPr>
        <w:t xml:space="preserve">dokládá </w:t>
      </w:r>
      <w:r w:rsidR="00976FE0" w:rsidRPr="003E1B84">
        <w:rPr>
          <w:rFonts w:asciiTheme="majorHAnsi" w:hAnsiTheme="majorHAnsi"/>
          <w:b/>
        </w:rPr>
        <w:t>pouze v případě první žádosti</w:t>
      </w:r>
      <w:r w:rsidR="00293986" w:rsidRPr="003E1B84">
        <w:rPr>
          <w:rFonts w:asciiTheme="majorHAnsi" w:hAnsiTheme="majorHAnsi"/>
          <w:b/>
        </w:rPr>
        <w:t>,</w:t>
      </w:r>
      <w:r w:rsidR="00293986" w:rsidRPr="003E1B84">
        <w:rPr>
          <w:rFonts w:asciiTheme="majorHAnsi" w:hAnsiTheme="majorHAnsi"/>
        </w:rPr>
        <w:t xml:space="preserve"> opětovně pak po uplynutí doby, po kterou byl zaměstnavatel do Programu zařazen, tj. po </w:t>
      </w:r>
      <w:r w:rsidR="00293986" w:rsidRPr="00F55D61">
        <w:rPr>
          <w:rFonts w:asciiTheme="majorHAnsi" w:hAnsiTheme="majorHAnsi"/>
        </w:rPr>
        <w:t>uplynutí 1 roku</w:t>
      </w:r>
      <w:r w:rsidR="00321069" w:rsidRPr="00F55D61">
        <w:rPr>
          <w:rFonts w:asciiTheme="majorHAnsi" w:hAnsiTheme="majorHAnsi"/>
        </w:rPr>
        <w:t>.</w:t>
      </w:r>
      <w:r w:rsidR="000D7D98" w:rsidRPr="00F55D61">
        <w:rPr>
          <w:rStyle w:val="Znakapoznpodarou"/>
          <w:rFonts w:asciiTheme="majorHAnsi" w:hAnsiTheme="majorHAnsi"/>
        </w:rPr>
        <w:footnoteReference w:id="10"/>
      </w:r>
    </w:p>
    <w:p w14:paraId="0B6214D6" w14:textId="77777777" w:rsidR="00A459E3" w:rsidRPr="003E1B84" w:rsidRDefault="00A459E3" w:rsidP="00E346D3">
      <w:pPr>
        <w:pStyle w:val="Nadpis3"/>
      </w:pPr>
      <w:bookmarkStart w:id="24" w:name="_Toc524089008"/>
      <w:bookmarkStart w:id="25" w:name="_Toc429238"/>
      <w:r w:rsidRPr="003E1B84">
        <w:t>Překážky pro zařazení</w:t>
      </w:r>
      <w:r w:rsidR="000E5F9B" w:rsidRPr="003E1B84">
        <w:t xml:space="preserve"> zaměstnavatele do Programu</w:t>
      </w:r>
      <w:bookmarkEnd w:id="24"/>
      <w:bookmarkEnd w:id="25"/>
    </w:p>
    <w:p w14:paraId="4CC5FE0E" w14:textId="77777777" w:rsidR="00A459E3" w:rsidRPr="003E1B84" w:rsidRDefault="00A459E3" w:rsidP="00A459E3">
      <w:pPr>
        <w:overflowPunct w:val="0"/>
        <w:autoSpaceDE w:val="0"/>
        <w:autoSpaceDN w:val="0"/>
        <w:adjustRightInd w:val="0"/>
        <w:spacing w:after="0" w:line="240" w:lineRule="auto"/>
        <w:jc w:val="both"/>
        <w:textAlignment w:val="baseline"/>
        <w:rPr>
          <w:rFonts w:cs="Calibri"/>
          <w:b/>
          <w:szCs w:val="24"/>
          <w:u w:val="single"/>
        </w:rPr>
      </w:pPr>
    </w:p>
    <w:p w14:paraId="62B02E49" w14:textId="77777777" w:rsidR="00A459E3" w:rsidRPr="003E1B84" w:rsidRDefault="00A459E3" w:rsidP="00A459E3">
      <w:pPr>
        <w:spacing w:line="240" w:lineRule="auto"/>
        <w:jc w:val="both"/>
        <w:rPr>
          <w:rFonts w:asciiTheme="majorHAnsi" w:hAnsiTheme="majorHAnsi" w:cs="Arial"/>
        </w:rPr>
      </w:pPr>
      <w:r w:rsidRPr="003E1B84">
        <w:rPr>
          <w:rFonts w:asciiTheme="majorHAnsi" w:hAnsiTheme="majorHAnsi" w:cs="Arial"/>
        </w:rPr>
        <w:t>Do Programu nelze zařadit zaměstnavatele</w:t>
      </w:r>
    </w:p>
    <w:p w14:paraId="1BEC8023" w14:textId="77777777" w:rsidR="00C946C7" w:rsidRPr="003E1B84" w:rsidRDefault="00C946C7" w:rsidP="00E07EFE">
      <w:pPr>
        <w:pStyle w:val="Odstavecseseznamem"/>
        <w:numPr>
          <w:ilvl w:val="0"/>
          <w:numId w:val="4"/>
        </w:numPr>
        <w:overflowPunct w:val="0"/>
        <w:autoSpaceDE w:val="0"/>
        <w:autoSpaceDN w:val="0"/>
        <w:adjustRightInd w:val="0"/>
        <w:spacing w:after="160" w:line="240" w:lineRule="auto"/>
        <w:jc w:val="both"/>
        <w:textAlignment w:val="baseline"/>
        <w:rPr>
          <w:rFonts w:asciiTheme="majorHAnsi" w:hAnsiTheme="majorHAnsi" w:cs="Arial"/>
        </w:rPr>
      </w:pPr>
      <w:r w:rsidRPr="003E1B84">
        <w:rPr>
          <w:rFonts w:asciiTheme="majorHAnsi" w:hAnsiTheme="majorHAnsi" w:cs="Arial"/>
        </w:rPr>
        <w:t xml:space="preserve">který </w:t>
      </w:r>
      <w:r w:rsidRPr="003E1B84">
        <w:rPr>
          <w:rFonts w:asciiTheme="majorHAnsi" w:hAnsiTheme="majorHAnsi" w:cs="Arial"/>
          <w:b/>
        </w:rPr>
        <w:t>nesplňuje kritéria</w:t>
      </w:r>
      <w:r w:rsidRPr="003E1B84">
        <w:rPr>
          <w:rFonts w:asciiTheme="majorHAnsi" w:hAnsiTheme="majorHAnsi" w:cs="Arial"/>
        </w:rPr>
        <w:t xml:space="preserve"> pro zařazení;</w:t>
      </w:r>
    </w:p>
    <w:p w14:paraId="5AFC7B7B" w14:textId="77777777" w:rsidR="00C946C7" w:rsidRPr="003E1B84" w:rsidRDefault="00C946C7" w:rsidP="00E07EFE">
      <w:pPr>
        <w:pStyle w:val="Odstavecseseznamem"/>
        <w:numPr>
          <w:ilvl w:val="0"/>
          <w:numId w:val="4"/>
        </w:numPr>
        <w:overflowPunct w:val="0"/>
        <w:autoSpaceDE w:val="0"/>
        <w:autoSpaceDN w:val="0"/>
        <w:adjustRightInd w:val="0"/>
        <w:spacing w:after="160" w:line="240" w:lineRule="auto"/>
        <w:jc w:val="both"/>
        <w:textAlignment w:val="baseline"/>
        <w:rPr>
          <w:rFonts w:asciiTheme="majorHAnsi" w:hAnsiTheme="majorHAnsi" w:cs="Arial"/>
        </w:rPr>
      </w:pPr>
      <w:r w:rsidRPr="003E1B84">
        <w:rPr>
          <w:rFonts w:asciiTheme="majorHAnsi" w:hAnsiTheme="majorHAnsi" w:cs="Arial"/>
          <w:b/>
        </w:rPr>
        <w:t>nedoložil žádost</w:t>
      </w:r>
      <w:r w:rsidRPr="003E1B84">
        <w:rPr>
          <w:rFonts w:asciiTheme="majorHAnsi" w:hAnsiTheme="majorHAnsi" w:cs="Arial"/>
        </w:rPr>
        <w:t xml:space="preserve"> o zařazení </w:t>
      </w:r>
      <w:r w:rsidRPr="003E1B84">
        <w:rPr>
          <w:rFonts w:asciiTheme="majorHAnsi" w:hAnsiTheme="majorHAnsi" w:cs="Arial"/>
          <w:b/>
        </w:rPr>
        <w:t>s požadovanými náležitostmi</w:t>
      </w:r>
      <w:r w:rsidRPr="003E1B84">
        <w:rPr>
          <w:rFonts w:asciiTheme="majorHAnsi" w:hAnsiTheme="majorHAnsi" w:cs="Arial"/>
        </w:rPr>
        <w:t>;</w:t>
      </w:r>
    </w:p>
    <w:p w14:paraId="231A0370" w14:textId="77777777" w:rsidR="00A459E3" w:rsidRPr="003E1B84" w:rsidRDefault="00A459E3" w:rsidP="00E07EFE">
      <w:pPr>
        <w:pStyle w:val="Odstavecseseznamem"/>
        <w:numPr>
          <w:ilvl w:val="0"/>
          <w:numId w:val="4"/>
        </w:numPr>
        <w:overflowPunct w:val="0"/>
        <w:autoSpaceDE w:val="0"/>
        <w:autoSpaceDN w:val="0"/>
        <w:adjustRightInd w:val="0"/>
        <w:spacing w:after="160" w:line="240" w:lineRule="auto"/>
        <w:jc w:val="both"/>
        <w:textAlignment w:val="baseline"/>
        <w:rPr>
          <w:rFonts w:asciiTheme="majorHAnsi" w:hAnsiTheme="majorHAnsi" w:cs="Arial"/>
        </w:rPr>
      </w:pPr>
      <w:r w:rsidRPr="003E1B84">
        <w:rPr>
          <w:rFonts w:asciiTheme="majorHAnsi" w:hAnsiTheme="majorHAnsi" w:cs="Arial"/>
        </w:rPr>
        <w:t xml:space="preserve">který </w:t>
      </w:r>
      <w:r w:rsidRPr="003E1B84">
        <w:rPr>
          <w:rFonts w:asciiTheme="majorHAnsi" w:hAnsiTheme="majorHAnsi" w:cs="Arial"/>
          <w:b/>
        </w:rPr>
        <w:t>vykonává činnost zprostředkování zaměstnání</w:t>
      </w:r>
      <w:r w:rsidRPr="003E1B84">
        <w:rPr>
          <w:rFonts w:asciiTheme="majorHAnsi" w:hAnsiTheme="majorHAnsi" w:cs="Arial"/>
        </w:rPr>
        <w:t xml:space="preserve"> dle § 14 odst. 1 písm. b), zákona č. 435/2004 Sb., o zaměstnanosti, s výjimkou činností uvedených v § 43a zákona č. 262/2006 Sb., zákoník práce</w:t>
      </w:r>
      <w:r w:rsidR="004B0C5E" w:rsidRPr="003E1B84">
        <w:rPr>
          <w:rStyle w:val="Znakapoznpodarou"/>
          <w:rFonts w:asciiTheme="majorHAnsi" w:hAnsiTheme="majorHAnsi"/>
        </w:rPr>
        <w:footnoteReference w:id="11"/>
      </w:r>
      <w:r w:rsidRPr="003E1B84">
        <w:rPr>
          <w:rFonts w:asciiTheme="majorHAnsi" w:hAnsiTheme="majorHAnsi" w:cs="Arial"/>
        </w:rPr>
        <w:t>;</w:t>
      </w:r>
    </w:p>
    <w:p w14:paraId="3802ACCA" w14:textId="29110E21" w:rsidR="00A459E3" w:rsidRPr="003E1B84" w:rsidRDefault="00A459E3" w:rsidP="00E07EFE">
      <w:pPr>
        <w:pStyle w:val="Odstavecseseznamem"/>
        <w:numPr>
          <w:ilvl w:val="0"/>
          <w:numId w:val="4"/>
        </w:numPr>
        <w:overflowPunct w:val="0"/>
        <w:autoSpaceDE w:val="0"/>
        <w:autoSpaceDN w:val="0"/>
        <w:adjustRightInd w:val="0"/>
        <w:spacing w:after="160" w:line="240" w:lineRule="auto"/>
        <w:jc w:val="both"/>
        <w:textAlignment w:val="baseline"/>
        <w:rPr>
          <w:rFonts w:asciiTheme="majorHAnsi" w:hAnsiTheme="majorHAnsi" w:cs="Arial"/>
        </w:rPr>
      </w:pPr>
      <w:r w:rsidRPr="003E1B84">
        <w:rPr>
          <w:rFonts w:asciiTheme="majorHAnsi" w:hAnsiTheme="majorHAnsi" w:cs="Arial"/>
        </w:rPr>
        <w:t xml:space="preserve">jestliže </w:t>
      </w:r>
      <w:r w:rsidRPr="003E1B84">
        <w:rPr>
          <w:rFonts w:asciiTheme="majorHAnsi" w:hAnsiTheme="majorHAnsi" w:cs="Arial"/>
          <w:b/>
        </w:rPr>
        <w:t>mzda</w:t>
      </w:r>
      <w:r w:rsidRPr="003E1B84">
        <w:rPr>
          <w:rFonts w:asciiTheme="majorHAnsi" w:hAnsiTheme="majorHAnsi" w:cs="Arial"/>
        </w:rPr>
        <w:t xml:space="preserve"> nabízená v centrální evidenci volných pracovních míst </w:t>
      </w:r>
      <w:proofErr w:type="spellStart"/>
      <w:r w:rsidRPr="003E1B84">
        <w:rPr>
          <w:rFonts w:asciiTheme="majorHAnsi" w:hAnsiTheme="majorHAnsi" w:cs="Arial"/>
        </w:rPr>
        <w:t>obsaditelných</w:t>
      </w:r>
      <w:proofErr w:type="spellEnd"/>
      <w:r w:rsidRPr="003E1B84">
        <w:rPr>
          <w:rFonts w:asciiTheme="majorHAnsi" w:hAnsiTheme="majorHAnsi" w:cs="Arial"/>
        </w:rPr>
        <w:t xml:space="preserve"> držiteli zaměstnanecké karty uchazeči, kterého zaměstnavatel nahlašuje do Programu, </w:t>
      </w:r>
      <w:r w:rsidRPr="003E1B84">
        <w:rPr>
          <w:rFonts w:asciiTheme="majorHAnsi" w:hAnsiTheme="majorHAnsi" w:cs="Arial"/>
          <w:b/>
        </w:rPr>
        <w:t xml:space="preserve">nedosahuje výše </w:t>
      </w:r>
      <w:r w:rsidRPr="003E1B84">
        <w:rPr>
          <w:rFonts w:asciiTheme="majorHAnsi" w:hAnsiTheme="majorHAnsi" w:cs="Arial"/>
          <w:b/>
        </w:rPr>
        <w:lastRenderedPageBreak/>
        <w:t xml:space="preserve">úrovně stanovené pro </w:t>
      </w:r>
      <w:r w:rsidR="00E346D3" w:rsidRPr="003E1B84">
        <w:rPr>
          <w:rFonts w:asciiTheme="majorHAnsi" w:hAnsiTheme="majorHAnsi" w:cs="Arial"/>
          <w:b/>
        </w:rPr>
        <w:t>tento</w:t>
      </w:r>
      <w:r w:rsidRPr="003E1B84">
        <w:rPr>
          <w:rFonts w:asciiTheme="majorHAnsi" w:hAnsiTheme="majorHAnsi" w:cs="Arial"/>
          <w:b/>
        </w:rPr>
        <w:t xml:space="preserve"> Program</w:t>
      </w:r>
      <w:r w:rsidR="00725E08" w:rsidRPr="003E1B84">
        <w:rPr>
          <w:rFonts w:asciiTheme="majorHAnsi" w:hAnsiTheme="majorHAnsi" w:cs="Arial"/>
          <w:b/>
        </w:rPr>
        <w:t>, a to dle typu pobytového oprávnění, o které bude žádáno</w:t>
      </w:r>
      <w:r w:rsidR="00E346D3" w:rsidRPr="003E1B84">
        <w:rPr>
          <w:rFonts w:asciiTheme="majorHAnsi" w:hAnsiTheme="majorHAnsi" w:cs="Arial"/>
        </w:rPr>
        <w:t xml:space="preserve"> (týká se pouze zahraničních pracovníků</w:t>
      </w:r>
      <w:r w:rsidR="00303D6E" w:rsidRPr="003E1B84">
        <w:rPr>
          <w:rFonts w:asciiTheme="majorHAnsi" w:hAnsiTheme="majorHAnsi" w:cs="Arial"/>
        </w:rPr>
        <w:t>, kteří v ČR uzavírají pracovněprávní vztah</w:t>
      </w:r>
      <w:r w:rsidR="00E346D3" w:rsidRPr="003E1B84">
        <w:rPr>
          <w:rFonts w:asciiTheme="majorHAnsi" w:hAnsiTheme="majorHAnsi" w:cs="Arial"/>
        </w:rPr>
        <w:t>)</w:t>
      </w:r>
      <w:r w:rsidRPr="003E1B84">
        <w:rPr>
          <w:rFonts w:asciiTheme="majorHAnsi" w:hAnsiTheme="majorHAnsi" w:cs="Arial"/>
        </w:rPr>
        <w:t>;</w:t>
      </w:r>
    </w:p>
    <w:p w14:paraId="59AB97B3" w14:textId="42237381" w:rsidR="00A459E3" w:rsidRDefault="00A459E3" w:rsidP="00CB6E89">
      <w:pPr>
        <w:pStyle w:val="Odstavecseseznamem"/>
        <w:numPr>
          <w:ilvl w:val="0"/>
          <w:numId w:val="4"/>
        </w:numPr>
        <w:overflowPunct w:val="0"/>
        <w:autoSpaceDE w:val="0"/>
        <w:autoSpaceDN w:val="0"/>
        <w:adjustRightInd w:val="0"/>
        <w:spacing w:after="160" w:line="240" w:lineRule="auto"/>
        <w:jc w:val="both"/>
        <w:textAlignment w:val="baseline"/>
        <w:rPr>
          <w:rFonts w:asciiTheme="majorHAnsi" w:hAnsiTheme="majorHAnsi" w:cs="Arial"/>
        </w:rPr>
      </w:pPr>
      <w:del w:id="26" w:author="BRYCHTA Ondřej, Mgr." w:date="2019-06-17T15:57:00Z">
        <w:r w:rsidRPr="003E1B84" w:rsidDel="00CB6E89">
          <w:rPr>
            <w:rFonts w:asciiTheme="majorHAnsi" w:hAnsiTheme="majorHAnsi" w:cs="Arial"/>
          </w:rPr>
          <w:delText xml:space="preserve">jestliže </w:delText>
        </w:r>
        <w:r w:rsidR="008359F9" w:rsidRPr="003E1B84" w:rsidDel="00CB6E89">
          <w:rPr>
            <w:rFonts w:asciiTheme="majorHAnsi" w:hAnsiTheme="majorHAnsi" w:cs="Arial"/>
          </w:rPr>
          <w:delText>existují</w:delText>
        </w:r>
        <w:r w:rsidRPr="003E1B84" w:rsidDel="00CB6E89">
          <w:rPr>
            <w:rFonts w:asciiTheme="majorHAnsi" w:hAnsiTheme="majorHAnsi" w:cs="Arial"/>
          </w:rPr>
          <w:delText xml:space="preserve"> </w:delText>
        </w:r>
        <w:r w:rsidRPr="003E1B84" w:rsidDel="00CB6E89">
          <w:rPr>
            <w:rFonts w:asciiTheme="majorHAnsi" w:hAnsiTheme="majorHAnsi" w:cs="Arial"/>
            <w:b/>
          </w:rPr>
          <w:delText>pochybnosti, zda ve vztahu k nahlášenému uchazeči nepůjde o dočasné přidělení či zastřené zprostředkování zaměstnání</w:delText>
        </w:r>
      </w:del>
      <w:ins w:id="27" w:author="BRYCHTA Ondřej, Mgr." w:date="2019-06-17T15:58:00Z">
        <w:r w:rsidR="00CB6E89">
          <w:rPr>
            <w:rFonts w:asciiTheme="majorHAnsi" w:hAnsiTheme="majorHAnsi" w:cs="Arial"/>
            <w:b/>
          </w:rPr>
          <w:t xml:space="preserve"> </w:t>
        </w:r>
        <w:r w:rsidR="00CB6E89" w:rsidRPr="008A022F">
          <w:rPr>
            <w:rFonts w:asciiTheme="majorHAnsi" w:hAnsiTheme="majorHAnsi" w:cs="Arial"/>
          </w:rPr>
          <w:t xml:space="preserve">jestliže existují </w:t>
        </w:r>
        <w:r w:rsidR="00CB6E89" w:rsidRPr="00CB6E89">
          <w:rPr>
            <w:rFonts w:asciiTheme="majorHAnsi" w:hAnsiTheme="majorHAnsi" w:cs="Arial"/>
            <w:b/>
          </w:rPr>
          <w:t>důvodné pochybnosti</w:t>
        </w:r>
        <w:r w:rsidR="00CB6E89" w:rsidRPr="008A022F">
          <w:rPr>
            <w:rFonts w:asciiTheme="majorHAnsi" w:hAnsiTheme="majorHAnsi" w:cs="Arial"/>
          </w:rPr>
          <w:t xml:space="preserve">, že se zaměstnavatel ve vztahu k zahraničním zaměstnancům získaným prostřednictvím Programu dopustí </w:t>
        </w:r>
        <w:r w:rsidR="00CB6E89" w:rsidRPr="00CB6E89">
          <w:rPr>
            <w:rFonts w:asciiTheme="majorHAnsi" w:hAnsiTheme="majorHAnsi" w:cs="Arial"/>
            <w:b/>
          </w:rPr>
          <w:t xml:space="preserve">zastřeného zprostředkování zaměstnání </w:t>
        </w:r>
        <w:r w:rsidR="00CB6E89" w:rsidRPr="008A022F">
          <w:rPr>
            <w:rFonts w:asciiTheme="majorHAnsi" w:hAnsiTheme="majorHAnsi" w:cs="Arial"/>
          </w:rPr>
          <w:t>nebo je (jako agentura práce žádající na základě výjimky o zařazení do Programu)</w:t>
        </w:r>
        <w:r w:rsidR="00CB6E89" w:rsidRPr="00CB6E89">
          <w:rPr>
            <w:rFonts w:asciiTheme="majorHAnsi" w:hAnsiTheme="majorHAnsi" w:cs="Arial"/>
            <w:b/>
          </w:rPr>
          <w:t xml:space="preserve"> dočasně přidělí k uživateli</w:t>
        </w:r>
      </w:ins>
      <w:r w:rsidRPr="003E1B84">
        <w:rPr>
          <w:rFonts w:asciiTheme="majorHAnsi" w:hAnsiTheme="majorHAnsi" w:cs="Arial"/>
        </w:rPr>
        <w:t>.</w:t>
      </w:r>
    </w:p>
    <w:p w14:paraId="37A4FCE2" w14:textId="31F2B50E" w:rsidR="003904E8" w:rsidRDefault="003904E8" w:rsidP="003904E8">
      <w:pPr>
        <w:pStyle w:val="Odstavecseseznamem"/>
        <w:overflowPunct w:val="0"/>
        <w:autoSpaceDE w:val="0"/>
        <w:autoSpaceDN w:val="0"/>
        <w:adjustRightInd w:val="0"/>
        <w:spacing w:after="160" w:line="240" w:lineRule="auto"/>
        <w:ind w:left="360"/>
        <w:jc w:val="both"/>
        <w:textAlignment w:val="baseline"/>
        <w:rPr>
          <w:rFonts w:asciiTheme="majorHAnsi" w:hAnsiTheme="majorHAnsi" w:cs="Arial"/>
        </w:rPr>
      </w:pPr>
    </w:p>
    <w:p w14:paraId="26E79176" w14:textId="77777777" w:rsidR="00484060" w:rsidRPr="003E1B84" w:rsidRDefault="00484060" w:rsidP="00484060">
      <w:pPr>
        <w:pStyle w:val="Nadpis3"/>
        <w:rPr>
          <w:rFonts w:cs="Calibri"/>
          <w:szCs w:val="24"/>
        </w:rPr>
      </w:pPr>
      <w:bookmarkStart w:id="28" w:name="_Toc524089010"/>
      <w:bookmarkStart w:id="29" w:name="_Toc429240"/>
      <w:bookmarkStart w:id="30" w:name="_Toc524089009"/>
      <w:bookmarkStart w:id="31" w:name="_Toc429239"/>
      <w:r w:rsidRPr="003E1B84">
        <w:t>Vyřazení zaměstnavatele z Programu</w:t>
      </w:r>
      <w:bookmarkEnd w:id="28"/>
      <w:bookmarkEnd w:id="29"/>
    </w:p>
    <w:p w14:paraId="1CC410C5" w14:textId="77777777" w:rsidR="00484060" w:rsidRPr="003E1B84" w:rsidRDefault="00484060" w:rsidP="00484060">
      <w:pPr>
        <w:pStyle w:val="Odstavecseseznamem"/>
        <w:spacing w:after="0" w:line="240" w:lineRule="auto"/>
        <w:ind w:left="360"/>
        <w:jc w:val="both"/>
        <w:rPr>
          <w:b/>
          <w:szCs w:val="24"/>
          <w:u w:val="single"/>
        </w:rPr>
      </w:pPr>
    </w:p>
    <w:p w14:paraId="28C4122F" w14:textId="77777777" w:rsidR="00484060" w:rsidRPr="003E1B84" w:rsidRDefault="00484060" w:rsidP="00484060">
      <w:pPr>
        <w:spacing w:after="0" w:line="240" w:lineRule="auto"/>
        <w:jc w:val="both"/>
        <w:rPr>
          <w:rFonts w:asciiTheme="majorHAnsi" w:hAnsiTheme="majorHAnsi" w:cs="Arial"/>
        </w:rPr>
      </w:pPr>
      <w:r w:rsidRPr="003E1B84">
        <w:rPr>
          <w:rFonts w:asciiTheme="majorHAnsi" w:hAnsiTheme="majorHAnsi" w:cs="Arial"/>
        </w:rPr>
        <w:t xml:space="preserve">Zaměstnavatel může být </w:t>
      </w:r>
      <w:r w:rsidRPr="003E1B84">
        <w:rPr>
          <w:rFonts w:asciiTheme="majorHAnsi" w:hAnsiTheme="majorHAnsi" w:cs="Arial"/>
          <w:b/>
        </w:rPr>
        <w:t>z vážných důvodů</w:t>
      </w:r>
      <w:r w:rsidRPr="003E1B84">
        <w:rPr>
          <w:rFonts w:asciiTheme="majorHAnsi" w:hAnsiTheme="majorHAnsi" w:cs="Arial"/>
        </w:rPr>
        <w:t xml:space="preserve"> z Programu na dobu 1 roku vyřazen</w:t>
      </w:r>
      <w:r w:rsidRPr="003E1B84">
        <w:rPr>
          <w:rStyle w:val="Znakapoznpodarou"/>
          <w:rFonts w:asciiTheme="majorHAnsi" w:hAnsiTheme="majorHAnsi"/>
        </w:rPr>
        <w:footnoteReference w:id="12"/>
      </w:r>
      <w:r w:rsidRPr="003E1B84">
        <w:rPr>
          <w:rFonts w:asciiTheme="majorHAnsi" w:hAnsiTheme="majorHAnsi" w:cs="Arial"/>
        </w:rPr>
        <w:t>. Mezi vážné důvody patří zejména:</w:t>
      </w:r>
    </w:p>
    <w:p w14:paraId="04FA6CE5" w14:textId="77777777" w:rsidR="00484060" w:rsidRPr="003E1B84" w:rsidRDefault="00484060" w:rsidP="00E07EFE">
      <w:pPr>
        <w:pStyle w:val="Odstavecseseznamem"/>
        <w:numPr>
          <w:ilvl w:val="0"/>
          <w:numId w:val="5"/>
        </w:numPr>
        <w:overflowPunct w:val="0"/>
        <w:autoSpaceDE w:val="0"/>
        <w:autoSpaceDN w:val="0"/>
        <w:adjustRightInd w:val="0"/>
        <w:spacing w:after="0" w:line="240" w:lineRule="auto"/>
        <w:jc w:val="both"/>
        <w:rPr>
          <w:rFonts w:asciiTheme="majorHAnsi" w:hAnsiTheme="majorHAnsi" w:cs="Arial"/>
        </w:rPr>
      </w:pPr>
      <w:r w:rsidRPr="003E1B84">
        <w:rPr>
          <w:rFonts w:asciiTheme="majorHAnsi" w:hAnsiTheme="majorHAnsi" w:cs="Arial"/>
          <w:b/>
        </w:rPr>
        <w:t>účelové zneužívání nebo porušování podmínek</w:t>
      </w:r>
      <w:r w:rsidRPr="003E1B84">
        <w:rPr>
          <w:rFonts w:asciiTheme="majorHAnsi" w:hAnsiTheme="majorHAnsi" w:cs="Arial"/>
        </w:rPr>
        <w:t xml:space="preserve"> </w:t>
      </w:r>
      <w:r w:rsidRPr="003E1B84">
        <w:rPr>
          <w:rFonts w:asciiTheme="majorHAnsi" w:hAnsiTheme="majorHAnsi" w:cs="Arial"/>
          <w:b/>
        </w:rPr>
        <w:t>zařazení</w:t>
      </w:r>
      <w:r w:rsidRPr="003E1B84">
        <w:rPr>
          <w:rFonts w:asciiTheme="majorHAnsi" w:hAnsiTheme="majorHAnsi" w:cs="Arial"/>
        </w:rPr>
        <w:t xml:space="preserve"> zaměstnavatele do Programu, včetně porušení pravidel pro plnění odvodů České správě sociálního zabezpečení za příslušné zaměstnance, </w:t>
      </w:r>
    </w:p>
    <w:p w14:paraId="16303C2D" w14:textId="77777777" w:rsidR="00484060" w:rsidRPr="003E1B84" w:rsidRDefault="00484060" w:rsidP="00E07EFE">
      <w:pPr>
        <w:pStyle w:val="Odstavecseseznamem"/>
        <w:numPr>
          <w:ilvl w:val="0"/>
          <w:numId w:val="5"/>
        </w:numPr>
        <w:overflowPunct w:val="0"/>
        <w:autoSpaceDE w:val="0"/>
        <w:autoSpaceDN w:val="0"/>
        <w:adjustRightInd w:val="0"/>
        <w:spacing w:after="0" w:line="240" w:lineRule="auto"/>
        <w:jc w:val="both"/>
        <w:rPr>
          <w:rFonts w:asciiTheme="majorHAnsi" w:hAnsiTheme="majorHAnsi" w:cs="Arial"/>
        </w:rPr>
      </w:pPr>
      <w:r w:rsidRPr="003E1B84">
        <w:rPr>
          <w:rFonts w:asciiTheme="majorHAnsi" w:hAnsiTheme="majorHAnsi" w:cs="Arial"/>
          <w:b/>
        </w:rPr>
        <w:t>porušení čestného prohlášení</w:t>
      </w:r>
      <w:r w:rsidRPr="003E1B84">
        <w:rPr>
          <w:rFonts w:asciiTheme="majorHAnsi" w:hAnsiTheme="majorHAnsi" w:cs="Arial"/>
        </w:rPr>
        <w:t xml:space="preserve"> nebo </w:t>
      </w:r>
      <w:r w:rsidRPr="003E1B84">
        <w:rPr>
          <w:rFonts w:asciiTheme="majorHAnsi" w:hAnsiTheme="majorHAnsi" w:cs="Arial"/>
          <w:b/>
        </w:rPr>
        <w:t>předložení nepravdivého prohlášení</w:t>
      </w:r>
      <w:r w:rsidRPr="003E1B84">
        <w:rPr>
          <w:rFonts w:asciiTheme="majorHAnsi" w:hAnsiTheme="majorHAnsi" w:cs="Arial"/>
        </w:rPr>
        <w:t>,</w:t>
      </w:r>
    </w:p>
    <w:p w14:paraId="5381398D" w14:textId="77777777" w:rsidR="00484060" w:rsidRPr="003E1B84" w:rsidRDefault="00484060" w:rsidP="00E07EFE">
      <w:pPr>
        <w:pStyle w:val="Odstavecseseznamem"/>
        <w:numPr>
          <w:ilvl w:val="0"/>
          <w:numId w:val="5"/>
        </w:numPr>
        <w:overflowPunct w:val="0"/>
        <w:autoSpaceDE w:val="0"/>
        <w:autoSpaceDN w:val="0"/>
        <w:adjustRightInd w:val="0"/>
        <w:spacing w:after="0" w:line="240" w:lineRule="auto"/>
        <w:jc w:val="both"/>
        <w:rPr>
          <w:rFonts w:asciiTheme="majorHAnsi" w:hAnsiTheme="majorHAnsi" w:cs="Arial"/>
        </w:rPr>
      </w:pPr>
      <w:r w:rsidRPr="003E1B84">
        <w:rPr>
          <w:rFonts w:asciiTheme="majorHAnsi" w:hAnsiTheme="majorHAnsi" w:cs="Arial"/>
          <w:b/>
        </w:rPr>
        <w:t>ztráta schopnosti plnit podmínky Programu</w:t>
      </w:r>
      <w:r w:rsidRPr="003E1B84">
        <w:rPr>
          <w:rFonts w:asciiTheme="majorHAnsi" w:hAnsiTheme="majorHAnsi" w:cs="Arial"/>
        </w:rPr>
        <w:t xml:space="preserve"> v době zařazení,</w:t>
      </w:r>
    </w:p>
    <w:p w14:paraId="1F89C0B3" w14:textId="2A771228" w:rsidR="00484060" w:rsidRDefault="00484060" w:rsidP="00E07EFE">
      <w:pPr>
        <w:pStyle w:val="Odstavecseseznamem"/>
        <w:numPr>
          <w:ilvl w:val="0"/>
          <w:numId w:val="5"/>
        </w:numPr>
        <w:overflowPunct w:val="0"/>
        <w:autoSpaceDE w:val="0"/>
        <w:autoSpaceDN w:val="0"/>
        <w:adjustRightInd w:val="0"/>
        <w:spacing w:after="0" w:line="240" w:lineRule="auto"/>
        <w:jc w:val="both"/>
        <w:rPr>
          <w:rFonts w:asciiTheme="majorHAnsi" w:hAnsiTheme="majorHAnsi" w:cs="Arial"/>
        </w:rPr>
      </w:pPr>
      <w:r w:rsidRPr="003E1B84">
        <w:rPr>
          <w:rFonts w:asciiTheme="majorHAnsi" w:hAnsiTheme="majorHAnsi" w:cs="Arial"/>
          <w:b/>
        </w:rPr>
        <w:t>využívání Programu k jiným než stanoveným účelům</w:t>
      </w:r>
      <w:r w:rsidRPr="003E1B84">
        <w:rPr>
          <w:rFonts w:asciiTheme="majorHAnsi" w:hAnsiTheme="majorHAnsi" w:cs="Arial"/>
        </w:rPr>
        <w:t>,</w:t>
      </w:r>
      <w:r w:rsidR="003904E8">
        <w:rPr>
          <w:rStyle w:val="Znakapoznpodarou"/>
          <w:rFonts w:asciiTheme="majorHAnsi" w:hAnsiTheme="majorHAnsi"/>
        </w:rPr>
        <w:footnoteReference w:id="13"/>
      </w:r>
    </w:p>
    <w:p w14:paraId="02B24AC7" w14:textId="77777777" w:rsidR="00484060" w:rsidRPr="003E1B84" w:rsidRDefault="00484060" w:rsidP="00E07EFE">
      <w:pPr>
        <w:pStyle w:val="Odstavecseseznamem"/>
        <w:numPr>
          <w:ilvl w:val="0"/>
          <w:numId w:val="5"/>
        </w:numPr>
        <w:overflowPunct w:val="0"/>
        <w:autoSpaceDE w:val="0"/>
        <w:autoSpaceDN w:val="0"/>
        <w:adjustRightInd w:val="0"/>
        <w:spacing w:after="0" w:line="240" w:lineRule="auto"/>
        <w:jc w:val="both"/>
        <w:rPr>
          <w:sz w:val="24"/>
        </w:rPr>
      </w:pPr>
      <w:r w:rsidRPr="003E1B84">
        <w:rPr>
          <w:rFonts w:asciiTheme="majorHAnsi" w:hAnsiTheme="majorHAnsi" w:cs="Arial"/>
          <w:b/>
        </w:rPr>
        <w:t>porušení dalších podmínek</w:t>
      </w:r>
      <w:r w:rsidRPr="003E1B84">
        <w:rPr>
          <w:rFonts w:asciiTheme="majorHAnsi" w:hAnsiTheme="majorHAnsi" w:cs="Arial"/>
        </w:rPr>
        <w:t xml:space="preserve"> Programu. </w:t>
      </w:r>
    </w:p>
    <w:p w14:paraId="0CEB6D2B" w14:textId="77777777" w:rsidR="00484060" w:rsidRPr="003E1B84" w:rsidRDefault="00484060" w:rsidP="00484060">
      <w:pPr>
        <w:overflowPunct w:val="0"/>
        <w:autoSpaceDE w:val="0"/>
        <w:autoSpaceDN w:val="0"/>
        <w:adjustRightInd w:val="0"/>
        <w:spacing w:after="0" w:line="240" w:lineRule="auto"/>
        <w:jc w:val="both"/>
        <w:rPr>
          <w:sz w:val="24"/>
        </w:rPr>
      </w:pPr>
    </w:p>
    <w:p w14:paraId="3EC7B8EE" w14:textId="77777777" w:rsidR="00484060" w:rsidRPr="003E1B84" w:rsidRDefault="00484060" w:rsidP="00484060">
      <w:pPr>
        <w:overflowPunct w:val="0"/>
        <w:autoSpaceDE w:val="0"/>
        <w:autoSpaceDN w:val="0"/>
        <w:adjustRightInd w:val="0"/>
        <w:spacing w:after="0" w:line="240" w:lineRule="auto"/>
        <w:jc w:val="both"/>
        <w:rPr>
          <w:rFonts w:asciiTheme="majorHAnsi" w:hAnsiTheme="majorHAnsi"/>
        </w:rPr>
      </w:pPr>
      <w:r w:rsidRPr="003E1B84">
        <w:rPr>
          <w:rFonts w:asciiTheme="majorHAnsi" w:hAnsiTheme="majorHAnsi"/>
        </w:rPr>
        <w:t xml:space="preserve">O vyřazení z Programu rozhoduje na základě písemného a odůvodněného podnětu </w:t>
      </w:r>
      <w:proofErr w:type="spellStart"/>
      <w:r w:rsidRPr="003E1B84">
        <w:rPr>
          <w:rFonts w:asciiTheme="majorHAnsi" w:hAnsiTheme="majorHAnsi"/>
        </w:rPr>
        <w:t>spolugestora</w:t>
      </w:r>
      <w:proofErr w:type="spellEnd"/>
      <w:r w:rsidRPr="003E1B84">
        <w:rPr>
          <w:rFonts w:asciiTheme="majorHAnsi" w:hAnsiTheme="majorHAnsi"/>
        </w:rPr>
        <w:t xml:space="preserve"> nebo z vlastního rozhodnutí Ministerstvo průmyslu a obchodu. Vyřazení z Programu (včetně jeho data) oznámí gestor všem </w:t>
      </w:r>
      <w:proofErr w:type="spellStart"/>
      <w:r w:rsidRPr="003E1B84">
        <w:rPr>
          <w:rFonts w:asciiTheme="majorHAnsi" w:hAnsiTheme="majorHAnsi"/>
        </w:rPr>
        <w:t>spolugestorům</w:t>
      </w:r>
      <w:proofErr w:type="spellEnd"/>
      <w:r w:rsidRPr="003E1B84">
        <w:rPr>
          <w:rFonts w:asciiTheme="majorHAnsi" w:hAnsiTheme="majorHAnsi"/>
        </w:rPr>
        <w:t>.</w:t>
      </w:r>
    </w:p>
    <w:p w14:paraId="17E8C02A" w14:textId="77777777" w:rsidR="00484060" w:rsidRPr="003E1B84" w:rsidRDefault="00484060" w:rsidP="00484060">
      <w:pPr>
        <w:pStyle w:val="Nadpis2"/>
      </w:pPr>
      <w:bookmarkStart w:id="32" w:name="_Toc1567744"/>
      <w:r w:rsidRPr="003E1B84">
        <w:t>Zařazení zahraničního pracovníka do Programu</w:t>
      </w:r>
      <w:bookmarkEnd w:id="32"/>
    </w:p>
    <w:p w14:paraId="5720D2E3" w14:textId="77777777" w:rsidR="00484060" w:rsidRPr="003E1B84" w:rsidRDefault="00484060" w:rsidP="00484060">
      <w:pPr>
        <w:overflowPunct w:val="0"/>
        <w:autoSpaceDE w:val="0"/>
        <w:autoSpaceDN w:val="0"/>
        <w:adjustRightInd w:val="0"/>
        <w:spacing w:after="160" w:line="240" w:lineRule="auto"/>
        <w:jc w:val="both"/>
        <w:textAlignment w:val="baseline"/>
        <w:rPr>
          <w:rFonts w:asciiTheme="majorHAnsi" w:hAnsiTheme="majorHAnsi" w:cs="Arial"/>
        </w:rPr>
      </w:pPr>
      <w:r w:rsidRPr="003E1B84">
        <w:rPr>
          <w:rFonts w:asciiTheme="majorHAnsi" w:hAnsiTheme="majorHAnsi"/>
          <w:b/>
        </w:rPr>
        <w:br/>
        <w:t>Zahraniční pracovník o zařazení do Programu nežádá</w:t>
      </w:r>
      <w:r w:rsidRPr="003E1B84">
        <w:rPr>
          <w:rFonts w:asciiTheme="majorHAnsi" w:hAnsiTheme="majorHAnsi"/>
        </w:rPr>
        <w:t>, je zařazován na základě žádosti podané zaměstnavatelem.</w:t>
      </w:r>
    </w:p>
    <w:p w14:paraId="2147412F" w14:textId="77777777" w:rsidR="00484060" w:rsidRPr="003E1B84" w:rsidRDefault="00484060" w:rsidP="00484060">
      <w:pPr>
        <w:spacing w:after="0" w:line="240" w:lineRule="auto"/>
        <w:jc w:val="both"/>
        <w:rPr>
          <w:rFonts w:asciiTheme="majorHAnsi" w:hAnsiTheme="majorHAnsi"/>
          <w:szCs w:val="24"/>
        </w:rPr>
      </w:pPr>
      <w:r w:rsidRPr="003E1B84">
        <w:rPr>
          <w:rFonts w:asciiTheme="majorHAnsi" w:hAnsiTheme="majorHAnsi"/>
          <w:szCs w:val="24"/>
        </w:rPr>
        <w:t xml:space="preserve">Účastníci Programu budou žádat o </w:t>
      </w:r>
      <w:r w:rsidRPr="003E1B84">
        <w:rPr>
          <w:rFonts w:asciiTheme="majorHAnsi" w:hAnsiTheme="majorHAnsi"/>
          <w:b/>
          <w:szCs w:val="24"/>
        </w:rPr>
        <w:t>následující typy pobytových oprávnění</w:t>
      </w:r>
      <w:r w:rsidRPr="003E1B84">
        <w:rPr>
          <w:rFonts w:asciiTheme="majorHAnsi" w:hAnsiTheme="majorHAnsi"/>
          <w:szCs w:val="24"/>
        </w:rPr>
        <w:t>:</w:t>
      </w:r>
    </w:p>
    <w:p w14:paraId="459C5F12" w14:textId="77777777" w:rsidR="000B7312" w:rsidRPr="003E1B84" w:rsidRDefault="000B7312" w:rsidP="00484060">
      <w:pPr>
        <w:spacing w:after="0" w:line="240" w:lineRule="auto"/>
        <w:jc w:val="both"/>
        <w:rPr>
          <w:rFonts w:asciiTheme="majorHAnsi" w:hAnsiTheme="majorHAnsi"/>
          <w:szCs w:val="24"/>
        </w:rPr>
      </w:pPr>
    </w:p>
    <w:tbl>
      <w:tblPr>
        <w:tblStyle w:val="Mkatabulky"/>
        <w:tblW w:w="0" w:type="auto"/>
        <w:tblLook w:val="04A0" w:firstRow="1" w:lastRow="0" w:firstColumn="1" w:lastColumn="0" w:noHBand="0" w:noVBand="1"/>
      </w:tblPr>
      <w:tblGrid>
        <w:gridCol w:w="4292"/>
        <w:gridCol w:w="4770"/>
      </w:tblGrid>
      <w:tr w:rsidR="002E1CFB" w:rsidRPr="003E1B84" w14:paraId="05FAE6E3" w14:textId="77777777" w:rsidTr="00175F59">
        <w:tc>
          <w:tcPr>
            <w:tcW w:w="4361" w:type="dxa"/>
            <w:vMerge w:val="restart"/>
            <w:vAlign w:val="center"/>
          </w:tcPr>
          <w:p w14:paraId="1AF81BD2" w14:textId="77777777" w:rsidR="002E1CFB" w:rsidRPr="003E1B84" w:rsidRDefault="002E1CFB" w:rsidP="00AC4804">
            <w:pPr>
              <w:rPr>
                <w:rFonts w:asciiTheme="majorHAnsi" w:hAnsiTheme="majorHAnsi"/>
              </w:rPr>
            </w:pPr>
            <w:r w:rsidRPr="003E1B84">
              <w:rPr>
                <w:rFonts w:asciiTheme="majorHAnsi" w:hAnsiTheme="majorHAnsi"/>
              </w:rPr>
              <w:t>Zaměstnanec</w:t>
            </w:r>
          </w:p>
        </w:tc>
        <w:tc>
          <w:tcPr>
            <w:tcW w:w="4851" w:type="dxa"/>
            <w:vAlign w:val="center"/>
          </w:tcPr>
          <w:p w14:paraId="3B4FF871" w14:textId="77777777" w:rsidR="002E1CFB" w:rsidRPr="003E1B84" w:rsidRDefault="002E1CFB" w:rsidP="00175F59">
            <w:pPr>
              <w:rPr>
                <w:rFonts w:asciiTheme="majorHAnsi" w:hAnsiTheme="majorHAnsi"/>
              </w:rPr>
            </w:pPr>
            <w:r w:rsidRPr="003E1B84">
              <w:rPr>
                <w:rFonts w:asciiTheme="majorHAnsi" w:hAnsiTheme="majorHAnsi"/>
              </w:rPr>
              <w:t>Zaměstnanecká karta</w:t>
            </w:r>
          </w:p>
        </w:tc>
      </w:tr>
      <w:tr w:rsidR="002E1CFB" w:rsidRPr="003E1B84" w14:paraId="078AD047" w14:textId="77777777" w:rsidTr="00175F59">
        <w:tc>
          <w:tcPr>
            <w:tcW w:w="4361" w:type="dxa"/>
            <w:vMerge/>
          </w:tcPr>
          <w:p w14:paraId="05785228" w14:textId="77777777" w:rsidR="002E1CFB" w:rsidRPr="003E1B84" w:rsidRDefault="002E1CFB" w:rsidP="00E07EFE">
            <w:pPr>
              <w:pStyle w:val="Odstavecseseznamem"/>
              <w:numPr>
                <w:ilvl w:val="0"/>
                <w:numId w:val="15"/>
              </w:numPr>
              <w:rPr>
                <w:rFonts w:asciiTheme="majorHAnsi" w:hAnsiTheme="majorHAnsi"/>
              </w:rPr>
            </w:pPr>
          </w:p>
        </w:tc>
        <w:tc>
          <w:tcPr>
            <w:tcW w:w="4851" w:type="dxa"/>
          </w:tcPr>
          <w:p w14:paraId="73F48B24" w14:textId="77777777" w:rsidR="002E1CFB" w:rsidRPr="003E1B84" w:rsidRDefault="002E1CFB" w:rsidP="00175F59">
            <w:pPr>
              <w:rPr>
                <w:rFonts w:asciiTheme="majorHAnsi" w:hAnsiTheme="majorHAnsi"/>
              </w:rPr>
            </w:pPr>
            <w:r w:rsidRPr="003E1B84">
              <w:rPr>
                <w:rFonts w:asciiTheme="majorHAnsi" w:hAnsiTheme="majorHAnsi"/>
              </w:rPr>
              <w:t>Modrá karta</w:t>
            </w:r>
          </w:p>
        </w:tc>
      </w:tr>
      <w:tr w:rsidR="002E1CFB" w:rsidRPr="003E1B84" w14:paraId="14FC4B05" w14:textId="77777777" w:rsidTr="00175F59">
        <w:tc>
          <w:tcPr>
            <w:tcW w:w="4361" w:type="dxa"/>
          </w:tcPr>
          <w:p w14:paraId="7364F25B" w14:textId="77777777" w:rsidR="002E1CFB" w:rsidRPr="003E1B84" w:rsidRDefault="002E1CFB" w:rsidP="00AC4804">
            <w:pPr>
              <w:rPr>
                <w:rFonts w:asciiTheme="majorHAnsi" w:hAnsiTheme="majorHAnsi"/>
              </w:rPr>
            </w:pPr>
            <w:r w:rsidRPr="003E1B84">
              <w:rPr>
                <w:rFonts w:asciiTheme="majorHAnsi" w:hAnsiTheme="majorHAnsi"/>
              </w:rPr>
              <w:t>Vyslaný zaměstnanec</w:t>
            </w:r>
          </w:p>
        </w:tc>
        <w:tc>
          <w:tcPr>
            <w:tcW w:w="4851" w:type="dxa"/>
          </w:tcPr>
          <w:p w14:paraId="02B2809A" w14:textId="77777777" w:rsidR="002E1CFB" w:rsidRPr="003E1B84" w:rsidRDefault="002E1CFB" w:rsidP="00175F59">
            <w:pPr>
              <w:rPr>
                <w:rFonts w:asciiTheme="majorHAnsi" w:hAnsiTheme="majorHAnsi"/>
              </w:rPr>
            </w:pPr>
            <w:r w:rsidRPr="003E1B84">
              <w:rPr>
                <w:rFonts w:asciiTheme="majorHAnsi" w:hAnsiTheme="majorHAnsi"/>
              </w:rPr>
              <w:t>Zaměstnanecká karta + povolení k zaměstnání*</w:t>
            </w:r>
          </w:p>
        </w:tc>
      </w:tr>
      <w:tr w:rsidR="002E1CFB" w:rsidRPr="003E1B84" w14:paraId="66AC82BD" w14:textId="77777777" w:rsidTr="00175F59">
        <w:tc>
          <w:tcPr>
            <w:tcW w:w="4361" w:type="dxa"/>
          </w:tcPr>
          <w:p w14:paraId="2DD6C5B4" w14:textId="77777777" w:rsidR="002E1CFB" w:rsidRPr="003E1B84" w:rsidRDefault="002E1CFB" w:rsidP="00AC4804">
            <w:pPr>
              <w:rPr>
                <w:rFonts w:asciiTheme="majorHAnsi" w:hAnsiTheme="majorHAnsi"/>
              </w:rPr>
            </w:pPr>
            <w:r w:rsidRPr="003E1B84">
              <w:rPr>
                <w:rFonts w:asciiTheme="majorHAnsi" w:hAnsiTheme="majorHAnsi"/>
              </w:rPr>
              <w:t>Vnitropodnikově převedený zaměstnanec</w:t>
            </w:r>
          </w:p>
        </w:tc>
        <w:tc>
          <w:tcPr>
            <w:tcW w:w="4851" w:type="dxa"/>
          </w:tcPr>
          <w:p w14:paraId="236B4E6D" w14:textId="77777777" w:rsidR="002E1CFB" w:rsidRPr="003E1B84" w:rsidRDefault="002E1CFB" w:rsidP="00175F59">
            <w:pPr>
              <w:rPr>
                <w:rFonts w:asciiTheme="majorHAnsi" w:hAnsiTheme="majorHAnsi"/>
              </w:rPr>
            </w:pPr>
            <w:r w:rsidRPr="003E1B84">
              <w:rPr>
                <w:rFonts w:asciiTheme="majorHAnsi" w:hAnsiTheme="majorHAnsi"/>
              </w:rPr>
              <w:t xml:space="preserve">Karta vnitropodnikově převedeného zaměstnance </w:t>
            </w:r>
          </w:p>
        </w:tc>
      </w:tr>
      <w:tr w:rsidR="002E1CFB" w:rsidRPr="003E1B84" w14:paraId="64600F7D" w14:textId="77777777" w:rsidTr="00175F59">
        <w:tc>
          <w:tcPr>
            <w:tcW w:w="4361" w:type="dxa"/>
          </w:tcPr>
          <w:p w14:paraId="03207005" w14:textId="77777777" w:rsidR="002E1CFB" w:rsidRPr="003E1B84" w:rsidRDefault="002E1CFB" w:rsidP="00AC4804">
            <w:pPr>
              <w:rPr>
                <w:rFonts w:asciiTheme="majorHAnsi" w:hAnsiTheme="majorHAnsi"/>
              </w:rPr>
            </w:pPr>
            <w:r w:rsidRPr="003E1B84">
              <w:rPr>
                <w:rFonts w:asciiTheme="majorHAnsi" w:hAnsiTheme="majorHAnsi"/>
              </w:rPr>
              <w:t>Statutární orgán</w:t>
            </w:r>
          </w:p>
        </w:tc>
        <w:tc>
          <w:tcPr>
            <w:tcW w:w="4851" w:type="dxa"/>
          </w:tcPr>
          <w:p w14:paraId="0E761DC0" w14:textId="77777777" w:rsidR="002E1CFB" w:rsidRPr="003E1B84" w:rsidRDefault="002E1CFB" w:rsidP="00175F59">
            <w:pPr>
              <w:rPr>
                <w:rFonts w:asciiTheme="majorHAnsi" w:hAnsiTheme="majorHAnsi"/>
              </w:rPr>
            </w:pPr>
            <w:r w:rsidRPr="003E1B84">
              <w:rPr>
                <w:rFonts w:asciiTheme="majorHAnsi" w:hAnsiTheme="majorHAnsi"/>
              </w:rPr>
              <w:t>Vízum k pobytu nad 90 dnů za účelem podnikání</w:t>
            </w:r>
          </w:p>
        </w:tc>
      </w:tr>
      <w:tr w:rsidR="002E1CFB" w:rsidRPr="003E1B84" w14:paraId="61CD070E" w14:textId="77777777" w:rsidTr="00175F59">
        <w:tc>
          <w:tcPr>
            <w:tcW w:w="4361" w:type="dxa"/>
            <w:vMerge w:val="restart"/>
            <w:vAlign w:val="center"/>
          </w:tcPr>
          <w:p w14:paraId="543F1CDB" w14:textId="77777777" w:rsidR="002E1CFB" w:rsidRPr="003E1B84" w:rsidRDefault="002E1CFB" w:rsidP="00175F59">
            <w:pPr>
              <w:rPr>
                <w:rFonts w:asciiTheme="majorHAnsi" w:hAnsiTheme="majorHAnsi"/>
              </w:rPr>
            </w:pPr>
            <w:r w:rsidRPr="003E1B84">
              <w:rPr>
                <w:rFonts w:asciiTheme="majorHAnsi" w:hAnsiTheme="majorHAnsi"/>
              </w:rPr>
              <w:t>RODINNÝ PŘÍSLUŠNÍK</w:t>
            </w:r>
          </w:p>
        </w:tc>
        <w:tc>
          <w:tcPr>
            <w:tcW w:w="4851" w:type="dxa"/>
          </w:tcPr>
          <w:p w14:paraId="1442CD5C" w14:textId="77777777" w:rsidR="002E1CFB" w:rsidRPr="003E1B84" w:rsidRDefault="002E1CFB" w:rsidP="00175F59">
            <w:pPr>
              <w:rPr>
                <w:rFonts w:asciiTheme="majorHAnsi" w:hAnsiTheme="majorHAnsi"/>
              </w:rPr>
            </w:pPr>
            <w:r w:rsidRPr="003E1B84">
              <w:rPr>
                <w:rFonts w:asciiTheme="majorHAnsi" w:hAnsiTheme="majorHAnsi"/>
              </w:rPr>
              <w:t>Vízum k pobytu nad 90 dnů za účelem rodinným</w:t>
            </w:r>
          </w:p>
        </w:tc>
      </w:tr>
      <w:tr w:rsidR="002E1CFB" w:rsidRPr="003E1B84" w14:paraId="471F7787" w14:textId="77777777" w:rsidTr="00175F59">
        <w:tc>
          <w:tcPr>
            <w:tcW w:w="4361" w:type="dxa"/>
            <w:vMerge/>
            <w:vAlign w:val="center"/>
          </w:tcPr>
          <w:p w14:paraId="11948C9D" w14:textId="77777777" w:rsidR="002E1CFB" w:rsidRPr="003E1B84" w:rsidRDefault="002E1CFB" w:rsidP="00175F59">
            <w:pPr>
              <w:rPr>
                <w:rFonts w:asciiTheme="majorHAnsi" w:hAnsiTheme="majorHAnsi"/>
              </w:rPr>
            </w:pPr>
          </w:p>
        </w:tc>
        <w:tc>
          <w:tcPr>
            <w:tcW w:w="4851" w:type="dxa"/>
          </w:tcPr>
          <w:p w14:paraId="0AE3256D" w14:textId="77777777" w:rsidR="002E1CFB" w:rsidRPr="003E1B84" w:rsidRDefault="002E1CFB" w:rsidP="00175F59">
            <w:pPr>
              <w:rPr>
                <w:rFonts w:asciiTheme="majorHAnsi" w:hAnsiTheme="majorHAnsi"/>
              </w:rPr>
            </w:pPr>
            <w:r w:rsidRPr="003E1B84">
              <w:rPr>
                <w:rFonts w:asciiTheme="majorHAnsi" w:hAnsiTheme="majorHAnsi"/>
              </w:rPr>
              <w:t>Povolení k dlouhodobému pobytu za účelem společného soužití rodiny (pouze s držitelem modré karty nebo karty vnitropodnikově převedeného zaměstnance)</w:t>
            </w:r>
          </w:p>
        </w:tc>
      </w:tr>
    </w:tbl>
    <w:p w14:paraId="1D3940F9" w14:textId="77777777" w:rsidR="002E1CFB" w:rsidRPr="003E1B84" w:rsidRDefault="002E1CFB" w:rsidP="002E1CFB">
      <w:pPr>
        <w:spacing w:line="240" w:lineRule="auto"/>
        <w:rPr>
          <w:rFonts w:asciiTheme="majorHAnsi" w:hAnsiTheme="majorHAnsi"/>
        </w:rPr>
      </w:pPr>
      <w:r w:rsidRPr="003E1B84">
        <w:rPr>
          <w:rFonts w:asciiTheme="majorHAnsi" w:hAnsiTheme="majorHAnsi"/>
          <w:b/>
        </w:rPr>
        <w:t xml:space="preserve">* </w:t>
      </w:r>
      <w:r w:rsidRPr="003E1B84">
        <w:rPr>
          <w:rFonts w:asciiTheme="majorHAnsi" w:hAnsiTheme="majorHAnsi"/>
          <w:i/>
        </w:rPr>
        <w:t>Povolení k zaměstnání</w:t>
      </w:r>
      <w:r w:rsidRPr="003E1B84">
        <w:rPr>
          <w:rFonts w:asciiTheme="majorHAnsi" w:hAnsiTheme="majorHAnsi"/>
          <w:b/>
          <w:i/>
        </w:rPr>
        <w:t xml:space="preserve"> </w:t>
      </w:r>
      <w:r w:rsidRPr="003E1B84">
        <w:rPr>
          <w:rFonts w:asciiTheme="majorHAnsi" w:hAnsiTheme="majorHAnsi"/>
          <w:i/>
        </w:rPr>
        <w:t>podle § 95 zákona o zaměstnanosti vydává Úřad práce ČR</w:t>
      </w:r>
      <w:r w:rsidRPr="003E1B84">
        <w:rPr>
          <w:rFonts w:asciiTheme="majorHAnsi" w:hAnsiTheme="majorHAnsi"/>
        </w:rPr>
        <w:t>.</w:t>
      </w:r>
    </w:p>
    <w:p w14:paraId="387E5C83" w14:textId="7C18E173" w:rsidR="00317455" w:rsidRDefault="00317455" w:rsidP="00317455">
      <w:pPr>
        <w:spacing w:after="0" w:line="240" w:lineRule="auto"/>
        <w:jc w:val="both"/>
        <w:rPr>
          <w:rFonts w:asciiTheme="majorHAnsi" w:hAnsiTheme="majorHAnsi"/>
          <w:szCs w:val="24"/>
        </w:rPr>
      </w:pPr>
      <w:r w:rsidRPr="003E1B84">
        <w:rPr>
          <w:rFonts w:asciiTheme="majorHAnsi" w:hAnsiTheme="majorHAnsi"/>
          <w:szCs w:val="24"/>
        </w:rPr>
        <w:lastRenderedPageBreak/>
        <w:t xml:space="preserve">Účastníkům programu je umožněno </w:t>
      </w:r>
      <w:r w:rsidRPr="003E1B84">
        <w:rPr>
          <w:rFonts w:asciiTheme="majorHAnsi" w:hAnsiTheme="majorHAnsi"/>
          <w:b/>
          <w:szCs w:val="24"/>
        </w:rPr>
        <w:t>nahradit následující náležitosti žádosti o zaměstnaneckou kartu nebo kartu vnitropodnikově převedeného zaměstnance písemným potvrzením zaměstnavatele</w:t>
      </w:r>
      <w:r w:rsidRPr="003E1B84">
        <w:rPr>
          <w:rFonts w:asciiTheme="majorHAnsi" w:hAnsiTheme="majorHAnsi"/>
        </w:rPr>
        <w:t xml:space="preserve"> vystaveným v souladu s podmínkami ustanovení § 42h odst. 2 nebo § 42l odst. 2 zákona č. 326/1999 Sb., o pobytu cizinců na území ČR:</w:t>
      </w:r>
      <w:r w:rsidRPr="003E1B84">
        <w:rPr>
          <w:rStyle w:val="Znakapoznpodarou"/>
          <w:rFonts w:asciiTheme="majorHAnsi" w:hAnsiTheme="majorHAnsi"/>
          <w:szCs w:val="24"/>
        </w:rPr>
        <w:footnoteReference w:id="14"/>
      </w:r>
      <w:r w:rsidRPr="003E1B84">
        <w:rPr>
          <w:rFonts w:asciiTheme="majorHAnsi" w:hAnsiTheme="majorHAnsi"/>
          <w:szCs w:val="24"/>
        </w:rPr>
        <w:t xml:space="preserve"> </w:t>
      </w:r>
    </w:p>
    <w:p w14:paraId="114AB557" w14:textId="77777777" w:rsidR="0059598C" w:rsidRPr="003E1B84" w:rsidRDefault="0059598C" w:rsidP="00317455">
      <w:pPr>
        <w:spacing w:after="0" w:line="240" w:lineRule="auto"/>
        <w:jc w:val="both"/>
        <w:rPr>
          <w:rFonts w:asciiTheme="majorHAnsi" w:hAnsiTheme="majorHAnsi"/>
          <w:szCs w:val="24"/>
        </w:rPr>
      </w:pPr>
    </w:p>
    <w:p w14:paraId="62AFCF13" w14:textId="77777777" w:rsidR="00317455" w:rsidRPr="003E1B84" w:rsidRDefault="00317455" w:rsidP="00E07EFE">
      <w:pPr>
        <w:pStyle w:val="Odstavecseseznamem"/>
        <w:numPr>
          <w:ilvl w:val="0"/>
          <w:numId w:val="13"/>
        </w:numPr>
        <w:spacing w:after="0" w:line="240" w:lineRule="auto"/>
        <w:jc w:val="both"/>
        <w:rPr>
          <w:rFonts w:asciiTheme="majorHAnsi" w:hAnsiTheme="majorHAnsi"/>
          <w:b/>
          <w:szCs w:val="24"/>
        </w:rPr>
      </w:pPr>
      <w:r w:rsidRPr="003E1B84">
        <w:rPr>
          <w:rFonts w:asciiTheme="majorHAnsi" w:hAnsiTheme="majorHAnsi"/>
          <w:b/>
          <w:szCs w:val="24"/>
        </w:rPr>
        <w:t xml:space="preserve">doklad o zajištění ubytování, </w:t>
      </w:r>
    </w:p>
    <w:p w14:paraId="0DA802AB" w14:textId="77777777" w:rsidR="00317455" w:rsidRPr="003E1B84" w:rsidRDefault="00317455" w:rsidP="00E07EFE">
      <w:pPr>
        <w:pStyle w:val="Odstavecseseznamem"/>
        <w:numPr>
          <w:ilvl w:val="0"/>
          <w:numId w:val="13"/>
        </w:numPr>
        <w:spacing w:after="0" w:line="240" w:lineRule="auto"/>
        <w:jc w:val="both"/>
        <w:rPr>
          <w:rFonts w:asciiTheme="majorHAnsi" w:hAnsiTheme="majorHAnsi"/>
          <w:szCs w:val="24"/>
        </w:rPr>
      </w:pPr>
      <w:r w:rsidRPr="003E1B84">
        <w:rPr>
          <w:rFonts w:asciiTheme="majorHAnsi" w:hAnsiTheme="majorHAnsi"/>
          <w:b/>
          <w:szCs w:val="24"/>
        </w:rPr>
        <w:t>pracovní smlouva</w:t>
      </w:r>
      <w:r w:rsidRPr="003E1B84">
        <w:rPr>
          <w:rFonts w:asciiTheme="majorHAnsi" w:hAnsiTheme="majorHAnsi"/>
          <w:szCs w:val="24"/>
        </w:rPr>
        <w:t>,</w:t>
      </w:r>
    </w:p>
    <w:p w14:paraId="017B09C8" w14:textId="77777777" w:rsidR="00317455" w:rsidRPr="003E1B84" w:rsidRDefault="00317455" w:rsidP="00E07EFE">
      <w:pPr>
        <w:pStyle w:val="Odstavecseseznamem"/>
        <w:numPr>
          <w:ilvl w:val="0"/>
          <w:numId w:val="13"/>
        </w:numPr>
        <w:spacing w:after="0" w:line="240" w:lineRule="auto"/>
        <w:jc w:val="both"/>
        <w:rPr>
          <w:rFonts w:asciiTheme="majorHAnsi" w:hAnsiTheme="majorHAnsi"/>
          <w:szCs w:val="24"/>
        </w:rPr>
      </w:pPr>
      <w:r w:rsidRPr="003E1B84">
        <w:rPr>
          <w:rFonts w:asciiTheme="majorHAnsi" w:hAnsiTheme="majorHAnsi"/>
          <w:b/>
          <w:szCs w:val="24"/>
        </w:rPr>
        <w:t>doklad o odborné způsobilosti</w:t>
      </w:r>
      <w:r w:rsidRPr="003E1B84">
        <w:rPr>
          <w:rFonts w:asciiTheme="majorHAnsi" w:hAnsiTheme="majorHAnsi"/>
          <w:szCs w:val="24"/>
        </w:rPr>
        <w:t xml:space="preserve"> pro výkon zaměstnání</w:t>
      </w:r>
    </w:p>
    <w:p w14:paraId="6832DED9" w14:textId="77777777" w:rsidR="00317455" w:rsidRPr="003E1B84" w:rsidRDefault="00317455" w:rsidP="00E07EFE">
      <w:pPr>
        <w:pStyle w:val="Odstavecseseznamem"/>
        <w:numPr>
          <w:ilvl w:val="0"/>
          <w:numId w:val="13"/>
        </w:numPr>
        <w:spacing w:after="0" w:line="240" w:lineRule="auto"/>
        <w:jc w:val="both"/>
        <w:rPr>
          <w:rFonts w:asciiTheme="majorHAnsi" w:hAnsiTheme="majorHAnsi"/>
          <w:szCs w:val="24"/>
        </w:rPr>
      </w:pPr>
      <w:r w:rsidRPr="003E1B84">
        <w:rPr>
          <w:rFonts w:asciiTheme="majorHAnsi" w:hAnsiTheme="majorHAnsi"/>
          <w:b/>
          <w:szCs w:val="24"/>
        </w:rPr>
        <w:t>vysílací dopis</w:t>
      </w:r>
      <w:r w:rsidRPr="003E1B84">
        <w:rPr>
          <w:rFonts w:asciiTheme="majorHAnsi" w:hAnsiTheme="majorHAnsi"/>
          <w:szCs w:val="24"/>
        </w:rPr>
        <w:t xml:space="preserve"> a další doklady související s vnitropodnikovým převodem.</w:t>
      </w:r>
    </w:p>
    <w:p w14:paraId="029C1696" w14:textId="77777777" w:rsidR="00317455" w:rsidRPr="003E1B84" w:rsidRDefault="00317455" w:rsidP="00317455">
      <w:pPr>
        <w:spacing w:after="0" w:line="240" w:lineRule="auto"/>
        <w:jc w:val="both"/>
        <w:rPr>
          <w:rFonts w:asciiTheme="majorHAnsi" w:hAnsiTheme="majorHAnsi"/>
          <w:szCs w:val="24"/>
        </w:rPr>
      </w:pPr>
    </w:p>
    <w:p w14:paraId="391B18B6" w14:textId="2F90CEDF" w:rsidR="002E1CFB" w:rsidRDefault="002E1CFB" w:rsidP="00317455">
      <w:pPr>
        <w:spacing w:after="0" w:line="240" w:lineRule="auto"/>
        <w:jc w:val="both"/>
        <w:rPr>
          <w:rFonts w:asciiTheme="majorHAnsi" w:hAnsiTheme="majorHAnsi"/>
          <w:szCs w:val="24"/>
        </w:rPr>
      </w:pPr>
      <w:r w:rsidRPr="003E1B84">
        <w:rPr>
          <w:rFonts w:asciiTheme="majorHAnsi" w:hAnsiTheme="majorHAnsi"/>
          <w:szCs w:val="24"/>
        </w:rPr>
        <w:t>Zahraničním pracovníkům</w:t>
      </w:r>
      <w:r w:rsidR="00317455" w:rsidRPr="003E1B84">
        <w:rPr>
          <w:rFonts w:asciiTheme="majorHAnsi" w:hAnsiTheme="majorHAnsi"/>
          <w:szCs w:val="24"/>
        </w:rPr>
        <w:t xml:space="preserve"> </w:t>
      </w:r>
      <w:r w:rsidRPr="003E1B84">
        <w:rPr>
          <w:rFonts w:asciiTheme="majorHAnsi" w:hAnsiTheme="majorHAnsi"/>
          <w:szCs w:val="24"/>
        </w:rPr>
        <w:t xml:space="preserve">je přidělen </w:t>
      </w:r>
      <w:r w:rsidR="00317455" w:rsidRPr="003E1B84">
        <w:rPr>
          <w:rFonts w:asciiTheme="majorHAnsi" w:hAnsiTheme="majorHAnsi"/>
          <w:b/>
          <w:szCs w:val="24"/>
        </w:rPr>
        <w:t xml:space="preserve">závazný </w:t>
      </w:r>
      <w:r w:rsidRPr="003E1B84">
        <w:rPr>
          <w:rFonts w:asciiTheme="majorHAnsi" w:hAnsiTheme="majorHAnsi"/>
          <w:b/>
          <w:szCs w:val="24"/>
        </w:rPr>
        <w:t xml:space="preserve">termín pro podání žádosti o </w:t>
      </w:r>
      <w:r w:rsidR="00317455" w:rsidRPr="003E1B84">
        <w:rPr>
          <w:rFonts w:asciiTheme="majorHAnsi" w:hAnsiTheme="majorHAnsi"/>
          <w:b/>
          <w:szCs w:val="24"/>
        </w:rPr>
        <w:t>pobytové oprávnění</w:t>
      </w:r>
      <w:r w:rsidRPr="003E1B84">
        <w:rPr>
          <w:rFonts w:asciiTheme="majorHAnsi" w:hAnsiTheme="majorHAnsi"/>
          <w:b/>
          <w:szCs w:val="24"/>
        </w:rPr>
        <w:t xml:space="preserve"> zast</w:t>
      </w:r>
      <w:r w:rsidR="00317455" w:rsidRPr="003E1B84">
        <w:rPr>
          <w:rFonts w:asciiTheme="majorHAnsi" w:hAnsiTheme="majorHAnsi"/>
          <w:b/>
          <w:szCs w:val="24"/>
        </w:rPr>
        <w:t>upitelském úřadu ČR v zahraničí</w:t>
      </w:r>
      <w:r w:rsidR="00317455" w:rsidRPr="003E1B84">
        <w:rPr>
          <w:rFonts w:asciiTheme="majorHAnsi" w:hAnsiTheme="majorHAnsi"/>
          <w:szCs w:val="24"/>
        </w:rPr>
        <w:t>.</w:t>
      </w:r>
    </w:p>
    <w:p w14:paraId="5F8FDC01" w14:textId="77777777" w:rsidR="0025050D" w:rsidRPr="003E1B84" w:rsidRDefault="0059550A" w:rsidP="00317455">
      <w:pPr>
        <w:pStyle w:val="Nadpis1"/>
      </w:pPr>
      <w:r w:rsidRPr="003E1B84">
        <w:t xml:space="preserve">Postup </w:t>
      </w:r>
      <w:r w:rsidR="0025050D" w:rsidRPr="003E1B84">
        <w:t xml:space="preserve">realizace </w:t>
      </w:r>
      <w:r w:rsidR="000E5F9B" w:rsidRPr="003E1B84">
        <w:t>migračního procesu v rámci Programu</w:t>
      </w:r>
      <w:bookmarkEnd w:id="30"/>
      <w:bookmarkEnd w:id="31"/>
    </w:p>
    <w:p w14:paraId="2CF7F3B2" w14:textId="77777777" w:rsidR="0059550A" w:rsidRPr="003E1B84" w:rsidRDefault="0059550A" w:rsidP="0025050D">
      <w:pPr>
        <w:spacing w:after="0"/>
        <w:jc w:val="both"/>
        <w:rPr>
          <w:rFonts w:ascii="Arial" w:hAnsi="Arial" w:cs="Arial"/>
          <w:b/>
          <w:u w:val="single"/>
        </w:rPr>
      </w:pPr>
    </w:p>
    <w:p w14:paraId="3F4CCBA1" w14:textId="77777777" w:rsidR="005B7A39" w:rsidRPr="003E1B84" w:rsidRDefault="005B7A39" w:rsidP="00E07EFE">
      <w:pPr>
        <w:pStyle w:val="Odstavecseseznamem"/>
        <w:numPr>
          <w:ilvl w:val="0"/>
          <w:numId w:val="6"/>
        </w:numPr>
        <w:spacing w:after="0" w:line="240" w:lineRule="auto"/>
        <w:jc w:val="both"/>
        <w:rPr>
          <w:rFonts w:asciiTheme="majorHAnsi" w:hAnsiTheme="majorHAnsi" w:cs="Arial"/>
          <w:bCs/>
        </w:rPr>
      </w:pPr>
      <w:r w:rsidRPr="003E1B84">
        <w:rPr>
          <w:rFonts w:asciiTheme="majorHAnsi" w:hAnsiTheme="majorHAnsi" w:cs="Arial"/>
          <w:b/>
          <w:bCs/>
        </w:rPr>
        <w:t>Zaměstnavatel zkontaktuje krajskou pobočku Úřadu práce ČR</w:t>
      </w:r>
      <w:r w:rsidRPr="003E1B84">
        <w:rPr>
          <w:rFonts w:asciiTheme="majorHAnsi" w:hAnsiTheme="majorHAnsi" w:cs="Arial"/>
          <w:bCs/>
        </w:rPr>
        <w:t>.</w:t>
      </w:r>
    </w:p>
    <w:p w14:paraId="002CC2C6" w14:textId="77777777" w:rsidR="0038719A" w:rsidRPr="003E1B84" w:rsidRDefault="005B7A39" w:rsidP="00E07EFE">
      <w:pPr>
        <w:pStyle w:val="Odstavecseseznamem"/>
        <w:numPr>
          <w:ilvl w:val="0"/>
          <w:numId w:val="18"/>
        </w:numPr>
        <w:spacing w:after="0" w:line="240" w:lineRule="auto"/>
        <w:jc w:val="both"/>
        <w:rPr>
          <w:rFonts w:asciiTheme="majorHAnsi" w:hAnsiTheme="majorHAnsi" w:cs="Arial"/>
          <w:bCs/>
        </w:rPr>
      </w:pPr>
      <w:r w:rsidRPr="003E1B84">
        <w:rPr>
          <w:rFonts w:asciiTheme="majorHAnsi" w:hAnsiTheme="majorHAnsi" w:cs="Arial"/>
          <w:b/>
        </w:rPr>
        <w:t>Bude-li s cizincem v ČR uzavírat pracovněprávní vztah</w:t>
      </w:r>
      <w:r w:rsidRPr="003E1B84">
        <w:rPr>
          <w:rFonts w:asciiTheme="majorHAnsi" w:hAnsiTheme="majorHAnsi" w:cs="Arial"/>
        </w:rPr>
        <w:t xml:space="preserve">, </w:t>
      </w:r>
      <w:r w:rsidR="0025050D" w:rsidRPr="003E1B84">
        <w:rPr>
          <w:rFonts w:asciiTheme="majorHAnsi" w:hAnsiTheme="majorHAnsi" w:cs="Arial"/>
          <w:b/>
        </w:rPr>
        <w:t xml:space="preserve">ohlásí </w:t>
      </w:r>
      <w:r w:rsidR="0025050D" w:rsidRPr="003E1B84">
        <w:rPr>
          <w:rFonts w:asciiTheme="majorHAnsi" w:hAnsiTheme="majorHAnsi" w:cs="Arial"/>
        </w:rPr>
        <w:t>krajské pobočce Úřadu práce Č</w:t>
      </w:r>
      <w:r w:rsidR="009549DD" w:rsidRPr="003E1B84">
        <w:rPr>
          <w:rFonts w:asciiTheme="majorHAnsi" w:hAnsiTheme="majorHAnsi" w:cs="Arial"/>
        </w:rPr>
        <w:t>R</w:t>
      </w:r>
      <w:r w:rsidR="0025050D" w:rsidRPr="003E1B84">
        <w:rPr>
          <w:rFonts w:asciiTheme="majorHAnsi" w:hAnsiTheme="majorHAnsi" w:cs="Arial"/>
        </w:rPr>
        <w:t xml:space="preserve"> </w:t>
      </w:r>
      <w:r w:rsidR="0025050D" w:rsidRPr="003E1B84">
        <w:rPr>
          <w:rFonts w:asciiTheme="majorHAnsi" w:hAnsiTheme="majorHAnsi" w:cs="Arial"/>
          <w:b/>
        </w:rPr>
        <w:t>volné pracovní místo</w:t>
      </w:r>
      <w:r w:rsidR="005708A7" w:rsidRPr="003E1B84">
        <w:rPr>
          <w:rFonts w:asciiTheme="majorHAnsi" w:hAnsiTheme="majorHAnsi" w:cs="Arial"/>
        </w:rPr>
        <w:t>.</w:t>
      </w:r>
      <w:r w:rsidR="00063F7B" w:rsidRPr="003E1B84">
        <w:rPr>
          <w:rFonts w:asciiTheme="majorHAnsi" w:hAnsiTheme="majorHAnsi" w:cs="Arial"/>
        </w:rPr>
        <w:t xml:space="preserve"> </w:t>
      </w:r>
      <w:r w:rsidR="005708A7" w:rsidRPr="003E1B84">
        <w:rPr>
          <w:rFonts w:asciiTheme="majorHAnsi" w:hAnsiTheme="majorHAnsi" w:cs="Arial"/>
        </w:rPr>
        <w:t>V</w:t>
      </w:r>
      <w:r w:rsidR="0025050D" w:rsidRPr="003E1B84">
        <w:rPr>
          <w:rFonts w:asciiTheme="majorHAnsi" w:hAnsiTheme="majorHAnsi" w:cs="Arial"/>
        </w:rPr>
        <w:t xml:space="preserve"> hlášence vysloví souhlas se zařazením volného pracovního místa do centrální evidence volných pracovních míst </w:t>
      </w:r>
      <w:proofErr w:type="spellStart"/>
      <w:r w:rsidR="0025050D" w:rsidRPr="003E1B84">
        <w:rPr>
          <w:rFonts w:asciiTheme="majorHAnsi" w:hAnsiTheme="majorHAnsi" w:cs="Arial"/>
        </w:rPr>
        <w:t>obsaditelných</w:t>
      </w:r>
      <w:proofErr w:type="spellEnd"/>
      <w:r w:rsidR="0025050D" w:rsidRPr="003E1B84">
        <w:rPr>
          <w:rFonts w:asciiTheme="majorHAnsi" w:hAnsiTheme="majorHAnsi" w:cs="Arial"/>
        </w:rPr>
        <w:t xml:space="preserve"> držiteli zaměstnanecké karty</w:t>
      </w:r>
      <w:r w:rsidR="005708A7" w:rsidRPr="003E1B84">
        <w:rPr>
          <w:rFonts w:asciiTheme="majorHAnsi" w:hAnsiTheme="majorHAnsi" w:cs="Arial"/>
        </w:rPr>
        <w:t xml:space="preserve"> nebo modré karty</w:t>
      </w:r>
      <w:r w:rsidR="0025050D" w:rsidRPr="003E1B84">
        <w:rPr>
          <w:rFonts w:asciiTheme="majorHAnsi" w:hAnsiTheme="majorHAnsi" w:cs="Arial"/>
        </w:rPr>
        <w:t>.</w:t>
      </w:r>
      <w:r w:rsidR="00F06A05" w:rsidRPr="003E1B84">
        <w:rPr>
          <w:rFonts w:asciiTheme="majorHAnsi" w:hAnsiTheme="majorHAnsi"/>
        </w:rPr>
        <w:t xml:space="preserve"> V případě zaměstnání cizince s volným přístupem na trh práce podle § 98 zákona č. 435/2004 Sb., o zaměstnanosti, se splnění této podmínky nevyžaduje</w:t>
      </w:r>
      <w:r w:rsidRPr="003E1B84">
        <w:rPr>
          <w:rFonts w:asciiTheme="majorHAnsi" w:hAnsiTheme="majorHAnsi"/>
        </w:rPr>
        <w:t>.</w:t>
      </w:r>
    </w:p>
    <w:p w14:paraId="5038CCE4" w14:textId="72D58CE8" w:rsidR="00F657C8" w:rsidRPr="00BE45D0" w:rsidRDefault="005B7A39" w:rsidP="00E07EFE">
      <w:pPr>
        <w:pStyle w:val="Odstavecseseznamem"/>
        <w:numPr>
          <w:ilvl w:val="0"/>
          <w:numId w:val="18"/>
        </w:numPr>
        <w:spacing w:after="0" w:line="240" w:lineRule="auto"/>
        <w:jc w:val="both"/>
        <w:rPr>
          <w:rFonts w:asciiTheme="majorHAnsi" w:hAnsiTheme="majorHAnsi" w:cs="Arial"/>
        </w:rPr>
      </w:pPr>
      <w:r w:rsidRPr="003E1B84">
        <w:rPr>
          <w:rFonts w:asciiTheme="majorHAnsi" w:hAnsiTheme="majorHAnsi" w:cs="Arial"/>
          <w:b/>
          <w:bCs/>
        </w:rPr>
        <w:t xml:space="preserve">Bude-li cizinec do ČR vyslán </w:t>
      </w:r>
      <w:r w:rsidRPr="003E1B84">
        <w:rPr>
          <w:rFonts w:asciiTheme="majorHAnsi" w:hAnsiTheme="majorHAnsi"/>
          <w:b/>
        </w:rPr>
        <w:t xml:space="preserve">k plnění úkolů </w:t>
      </w:r>
      <w:r w:rsidR="00F55D61">
        <w:rPr>
          <w:rFonts w:asciiTheme="majorHAnsi" w:hAnsiTheme="majorHAnsi"/>
        </w:rPr>
        <w:t>vyplývajících ze smlouvy uz</w:t>
      </w:r>
      <w:r w:rsidRPr="003E1B84">
        <w:rPr>
          <w:rFonts w:asciiTheme="majorHAnsi" w:hAnsiTheme="majorHAnsi"/>
        </w:rPr>
        <w:t>a</w:t>
      </w:r>
      <w:r w:rsidR="00F55D61">
        <w:rPr>
          <w:rFonts w:asciiTheme="majorHAnsi" w:hAnsiTheme="majorHAnsi"/>
        </w:rPr>
        <w:t>v</w:t>
      </w:r>
      <w:r w:rsidRPr="003E1B84">
        <w:rPr>
          <w:rFonts w:asciiTheme="majorHAnsi" w:hAnsiTheme="majorHAnsi"/>
        </w:rPr>
        <w:t xml:space="preserve">řené mezi jeho zahraničním zaměstnavatelem a českým subjektem, který jej přijímá, ale </w:t>
      </w:r>
      <w:r w:rsidRPr="003E1B84">
        <w:rPr>
          <w:rFonts w:asciiTheme="majorHAnsi" w:hAnsiTheme="majorHAnsi"/>
          <w:b/>
        </w:rPr>
        <w:t xml:space="preserve">nepůjde </w:t>
      </w:r>
      <w:r w:rsidRPr="003E1B84">
        <w:rPr>
          <w:rFonts w:asciiTheme="majorHAnsi" w:hAnsiTheme="majorHAnsi"/>
          <w:b/>
        </w:rPr>
        <w:br/>
        <w:t xml:space="preserve">o </w:t>
      </w:r>
      <w:r w:rsidRPr="00BE45D0">
        <w:rPr>
          <w:rFonts w:asciiTheme="majorHAnsi" w:hAnsiTheme="majorHAnsi"/>
          <w:b/>
        </w:rPr>
        <w:t>vnitropodnikový převod</w:t>
      </w:r>
      <w:r w:rsidRPr="00BE45D0">
        <w:rPr>
          <w:rFonts w:asciiTheme="majorHAnsi" w:hAnsiTheme="majorHAnsi"/>
        </w:rPr>
        <w:t xml:space="preserve">, </w:t>
      </w:r>
      <w:r w:rsidRPr="00BE45D0">
        <w:rPr>
          <w:rFonts w:asciiTheme="majorHAnsi" w:hAnsiTheme="majorHAnsi" w:cs="Arial"/>
        </w:rPr>
        <w:t xml:space="preserve">tato </w:t>
      </w:r>
      <w:r w:rsidR="0038719A" w:rsidRPr="00BE45D0">
        <w:rPr>
          <w:rFonts w:asciiTheme="majorHAnsi" w:hAnsiTheme="majorHAnsi" w:cs="Arial"/>
        </w:rPr>
        <w:t>tuzemská právnická osoba</w:t>
      </w:r>
      <w:r w:rsidRPr="00BE45D0">
        <w:rPr>
          <w:rFonts w:asciiTheme="majorHAnsi" w:hAnsiTheme="majorHAnsi" w:cs="Arial"/>
        </w:rPr>
        <w:t xml:space="preserve"> </w:t>
      </w:r>
      <w:r w:rsidRPr="00BE45D0">
        <w:rPr>
          <w:rFonts w:asciiTheme="majorHAnsi" w:hAnsiTheme="majorHAnsi" w:cs="Arial"/>
          <w:b/>
        </w:rPr>
        <w:t>projed</w:t>
      </w:r>
      <w:r w:rsidR="00F55D61" w:rsidRPr="00BE45D0">
        <w:rPr>
          <w:rFonts w:asciiTheme="majorHAnsi" w:hAnsiTheme="majorHAnsi" w:cs="Arial"/>
          <w:b/>
        </w:rPr>
        <w:t>n</w:t>
      </w:r>
      <w:r w:rsidRPr="00BE45D0">
        <w:rPr>
          <w:rFonts w:asciiTheme="majorHAnsi" w:hAnsiTheme="majorHAnsi" w:cs="Arial"/>
          <w:b/>
        </w:rPr>
        <w:t>á podmínky cizincova vyslání</w:t>
      </w:r>
      <w:r w:rsidRPr="00BE45D0">
        <w:rPr>
          <w:rFonts w:asciiTheme="majorHAnsi" w:hAnsiTheme="majorHAnsi" w:cs="Arial"/>
        </w:rPr>
        <w:t xml:space="preserve"> s místně příslušnou krajskou pobočkou Úřadu práce ČR a podá žádost o </w:t>
      </w:r>
      <w:r w:rsidR="0038719A" w:rsidRPr="00BE45D0">
        <w:rPr>
          <w:rFonts w:asciiTheme="majorHAnsi" w:hAnsiTheme="majorHAnsi" w:cs="Arial"/>
        </w:rPr>
        <w:t xml:space="preserve">povolení </w:t>
      </w:r>
      <w:r w:rsidRPr="00BE45D0">
        <w:rPr>
          <w:rFonts w:asciiTheme="majorHAnsi" w:hAnsiTheme="majorHAnsi" w:cs="Arial"/>
        </w:rPr>
        <w:t xml:space="preserve">k zaměstnání pro cizince </w:t>
      </w:r>
      <w:r w:rsidR="0038719A" w:rsidRPr="00BE45D0">
        <w:rPr>
          <w:rFonts w:asciiTheme="majorHAnsi" w:hAnsiTheme="majorHAnsi" w:cs="Arial"/>
        </w:rPr>
        <w:t>po</w:t>
      </w:r>
      <w:r w:rsidRPr="00BE45D0">
        <w:rPr>
          <w:rFonts w:asciiTheme="majorHAnsi" w:hAnsiTheme="majorHAnsi" w:cs="Arial"/>
        </w:rPr>
        <w:t>dle § 95 zákona č. 435/2004 Sb., o zaměstnanosti</w:t>
      </w:r>
      <w:r w:rsidR="00FE1536" w:rsidRPr="00BE45D0">
        <w:rPr>
          <w:rFonts w:asciiTheme="majorHAnsi" w:hAnsiTheme="majorHAnsi" w:cs="Arial"/>
        </w:rPr>
        <w:t xml:space="preserve">. </w:t>
      </w:r>
      <w:r w:rsidR="0038719A" w:rsidRPr="00BE45D0">
        <w:rPr>
          <w:rFonts w:asciiTheme="majorHAnsi" w:hAnsiTheme="majorHAnsi" w:cs="Arial"/>
        </w:rPr>
        <w:t>Při podání žádosti o zaměstnaneckou kartu bude cizinec povinen předložit toto povolení</w:t>
      </w:r>
      <w:r w:rsidR="00D50F1B" w:rsidRPr="00BE45D0">
        <w:rPr>
          <w:rFonts w:asciiTheme="majorHAnsi" w:hAnsiTheme="majorHAnsi" w:cs="Arial"/>
        </w:rPr>
        <w:t xml:space="preserve"> nebo alespoň uvést číslo jednací podané žádosti</w:t>
      </w:r>
      <w:r w:rsidR="0038719A" w:rsidRPr="00BE45D0">
        <w:rPr>
          <w:rFonts w:asciiTheme="majorHAnsi" w:hAnsiTheme="majorHAnsi" w:cs="Arial"/>
        </w:rPr>
        <w:t>.</w:t>
      </w:r>
    </w:p>
    <w:p w14:paraId="2E19320E" w14:textId="77777777" w:rsidR="005B7A39" w:rsidRPr="00BE45D0" w:rsidRDefault="005B7A39" w:rsidP="005B7A39">
      <w:pPr>
        <w:spacing w:after="0" w:line="240" w:lineRule="auto"/>
        <w:ind w:left="360"/>
        <w:jc w:val="both"/>
        <w:rPr>
          <w:rFonts w:asciiTheme="majorHAnsi" w:hAnsiTheme="majorHAnsi" w:cs="Arial"/>
        </w:rPr>
      </w:pPr>
      <w:r w:rsidRPr="00BE45D0">
        <w:rPr>
          <w:rFonts w:asciiTheme="majorHAnsi" w:hAnsiTheme="majorHAnsi" w:cs="Arial"/>
        </w:rPr>
        <w:t>V případě vnitropodnikového převodu nebo cizince v postavení statutárního orgánu není třeba krajskou pobočku Úřadu práce ČR kontaktovat.</w:t>
      </w:r>
    </w:p>
    <w:p w14:paraId="17A2022E" w14:textId="110BB167" w:rsidR="006248C5" w:rsidRPr="00BE45D0" w:rsidRDefault="0025050D" w:rsidP="00E07EFE">
      <w:pPr>
        <w:pStyle w:val="Odstavecseseznamem"/>
        <w:numPr>
          <w:ilvl w:val="0"/>
          <w:numId w:val="6"/>
        </w:numPr>
        <w:spacing w:after="0" w:line="240" w:lineRule="auto"/>
        <w:jc w:val="both"/>
        <w:rPr>
          <w:rFonts w:asciiTheme="majorHAnsi" w:hAnsiTheme="majorHAnsi" w:cs="Arial"/>
        </w:rPr>
      </w:pPr>
      <w:r w:rsidRPr="00BE45D0">
        <w:rPr>
          <w:rFonts w:asciiTheme="majorHAnsi" w:hAnsiTheme="majorHAnsi" w:cs="Arial"/>
          <w:b/>
        </w:rPr>
        <w:t xml:space="preserve">Zaměstnavatel </w:t>
      </w:r>
      <w:r w:rsidR="00BF1E56" w:rsidRPr="00BE45D0">
        <w:rPr>
          <w:rFonts w:asciiTheme="majorHAnsi" w:hAnsiTheme="majorHAnsi" w:cs="Arial"/>
          <w:b/>
        </w:rPr>
        <w:t>Ministerstvo průmyslu a obchodu</w:t>
      </w:r>
      <w:r w:rsidR="00260635" w:rsidRPr="00BE45D0">
        <w:rPr>
          <w:rFonts w:asciiTheme="majorHAnsi" w:hAnsiTheme="majorHAnsi" w:cs="Arial"/>
          <w:b/>
        </w:rPr>
        <w:t xml:space="preserve"> (pokud se jedná o </w:t>
      </w:r>
      <w:r w:rsidR="005522DB" w:rsidRPr="00BE45D0">
        <w:rPr>
          <w:rFonts w:asciiTheme="majorHAnsi" w:hAnsiTheme="majorHAnsi" w:cs="Arial"/>
          <w:b/>
        </w:rPr>
        <w:t>i</w:t>
      </w:r>
      <w:r w:rsidR="00260635" w:rsidRPr="00BE45D0">
        <w:rPr>
          <w:rFonts w:asciiTheme="majorHAnsi" w:hAnsiTheme="majorHAnsi" w:cs="Arial"/>
          <w:b/>
        </w:rPr>
        <w:t>nvestora)</w:t>
      </w:r>
      <w:r w:rsidR="00BD1AEB" w:rsidRPr="00BE45D0">
        <w:rPr>
          <w:rFonts w:asciiTheme="majorHAnsi" w:hAnsiTheme="majorHAnsi" w:cs="Arial"/>
          <w:b/>
        </w:rPr>
        <w:t xml:space="preserve"> nebo </w:t>
      </w:r>
      <w:r w:rsidR="00BF1E56" w:rsidRPr="00BE45D0">
        <w:rPr>
          <w:rFonts w:asciiTheme="majorHAnsi" w:hAnsiTheme="majorHAnsi" w:cs="Arial"/>
          <w:b/>
        </w:rPr>
        <w:t xml:space="preserve">agenturu </w:t>
      </w:r>
      <w:proofErr w:type="spellStart"/>
      <w:r w:rsidR="00BF1E56" w:rsidRPr="00BE45D0">
        <w:rPr>
          <w:rFonts w:asciiTheme="majorHAnsi" w:hAnsiTheme="majorHAnsi" w:cs="Arial"/>
          <w:b/>
        </w:rPr>
        <w:t>CzechInvest</w:t>
      </w:r>
      <w:proofErr w:type="spellEnd"/>
      <w:r w:rsidR="00260635" w:rsidRPr="00BE45D0">
        <w:rPr>
          <w:rFonts w:asciiTheme="majorHAnsi" w:hAnsiTheme="majorHAnsi" w:cs="Arial"/>
          <w:b/>
        </w:rPr>
        <w:t xml:space="preserve"> </w:t>
      </w:r>
      <w:r w:rsidR="005522DB" w:rsidRPr="00BE45D0">
        <w:rPr>
          <w:rFonts w:asciiTheme="majorHAnsi" w:hAnsiTheme="majorHAnsi" w:cs="Arial"/>
          <w:b/>
        </w:rPr>
        <w:t>(</w:t>
      </w:r>
      <w:r w:rsidR="00260635" w:rsidRPr="00BE45D0">
        <w:rPr>
          <w:rFonts w:asciiTheme="majorHAnsi" w:hAnsiTheme="majorHAnsi" w:cs="Arial"/>
          <w:b/>
        </w:rPr>
        <w:t>pokud se jedn</w:t>
      </w:r>
      <w:r w:rsidR="005522DB" w:rsidRPr="00BE45D0">
        <w:rPr>
          <w:rFonts w:asciiTheme="majorHAnsi" w:hAnsiTheme="majorHAnsi" w:cs="Arial"/>
          <w:b/>
        </w:rPr>
        <w:t xml:space="preserve">á o společnost typu </w:t>
      </w:r>
      <w:r w:rsidR="001B59DC" w:rsidRPr="00BE45D0">
        <w:rPr>
          <w:rFonts w:asciiTheme="majorHAnsi" w:hAnsiTheme="majorHAnsi" w:cs="Arial"/>
          <w:b/>
        </w:rPr>
        <w:t>s</w:t>
      </w:r>
      <w:r w:rsidR="00260635" w:rsidRPr="00BE45D0">
        <w:rPr>
          <w:rFonts w:asciiTheme="majorHAnsi" w:hAnsiTheme="majorHAnsi" w:cs="Arial"/>
          <w:b/>
        </w:rPr>
        <w:t xml:space="preserve">tart-up, </w:t>
      </w:r>
      <w:r w:rsidR="006D0C1C" w:rsidRPr="00BE45D0">
        <w:rPr>
          <w:rFonts w:asciiTheme="majorHAnsi" w:hAnsiTheme="majorHAnsi" w:cs="Arial"/>
          <w:b/>
        </w:rPr>
        <w:t xml:space="preserve">výzkumnou organizaci, </w:t>
      </w:r>
      <w:r w:rsidR="00260635" w:rsidRPr="00BE45D0">
        <w:rPr>
          <w:rFonts w:asciiTheme="majorHAnsi" w:hAnsiTheme="majorHAnsi" w:cs="Arial"/>
          <w:b/>
        </w:rPr>
        <w:t>technologickou společnost nebo nově</w:t>
      </w:r>
      <w:r w:rsidR="005522DB" w:rsidRPr="00BE45D0">
        <w:rPr>
          <w:rFonts w:asciiTheme="majorHAnsi" w:hAnsiTheme="majorHAnsi" w:cs="Arial"/>
          <w:b/>
        </w:rPr>
        <w:t xml:space="preserve"> </w:t>
      </w:r>
      <w:r w:rsidR="00260635" w:rsidRPr="00BE45D0">
        <w:rPr>
          <w:rFonts w:asciiTheme="majorHAnsi" w:hAnsiTheme="majorHAnsi" w:cs="Arial"/>
          <w:b/>
        </w:rPr>
        <w:t>založenou společnost)</w:t>
      </w:r>
      <w:r w:rsidR="005528F1" w:rsidRPr="00BE45D0">
        <w:rPr>
          <w:rFonts w:asciiTheme="majorHAnsi" w:hAnsiTheme="majorHAnsi" w:cs="Arial"/>
          <w:b/>
        </w:rPr>
        <w:t xml:space="preserve"> </w:t>
      </w:r>
      <w:r w:rsidR="00E6119E" w:rsidRPr="00BE45D0">
        <w:rPr>
          <w:rFonts w:asciiTheme="majorHAnsi" w:hAnsiTheme="majorHAnsi" w:cs="Arial"/>
          <w:b/>
        </w:rPr>
        <w:t>podá žádost o zařazení do Programu</w:t>
      </w:r>
      <w:r w:rsidRPr="00BE45D0">
        <w:rPr>
          <w:rFonts w:asciiTheme="majorHAnsi" w:hAnsiTheme="majorHAnsi" w:cs="Arial"/>
        </w:rPr>
        <w:t>,</w:t>
      </w:r>
      <w:r w:rsidR="00E6119E" w:rsidRPr="00BE45D0">
        <w:rPr>
          <w:rFonts w:asciiTheme="majorHAnsi" w:hAnsiTheme="majorHAnsi" w:cs="Arial"/>
        </w:rPr>
        <w:t xml:space="preserve"> a to</w:t>
      </w:r>
      <w:r w:rsidRPr="00BE45D0">
        <w:rPr>
          <w:rFonts w:asciiTheme="majorHAnsi" w:hAnsiTheme="majorHAnsi" w:cs="Arial"/>
        </w:rPr>
        <w:t xml:space="preserve"> </w:t>
      </w:r>
      <w:r w:rsidR="005522DB" w:rsidRPr="00BE45D0">
        <w:rPr>
          <w:rFonts w:asciiTheme="majorHAnsi" w:hAnsiTheme="majorHAnsi" w:cs="Arial"/>
        </w:rPr>
        <w:t xml:space="preserve">na předepsaném formuláři a </w:t>
      </w:r>
      <w:r w:rsidR="00E6119E" w:rsidRPr="00BE45D0">
        <w:rPr>
          <w:rFonts w:asciiTheme="majorHAnsi" w:hAnsiTheme="majorHAnsi" w:cs="Arial"/>
        </w:rPr>
        <w:t>sp</w:t>
      </w:r>
      <w:r w:rsidRPr="00BE45D0">
        <w:rPr>
          <w:rFonts w:asciiTheme="majorHAnsi" w:hAnsiTheme="majorHAnsi" w:cs="Arial"/>
        </w:rPr>
        <w:t>olečně s</w:t>
      </w:r>
      <w:r w:rsidR="00E6119E" w:rsidRPr="00BE45D0">
        <w:rPr>
          <w:rFonts w:asciiTheme="majorHAnsi" w:hAnsiTheme="majorHAnsi" w:cs="Arial"/>
        </w:rPr>
        <w:t>e všemi předepsanými přílohami</w:t>
      </w:r>
      <w:r w:rsidRPr="00BE45D0">
        <w:rPr>
          <w:rFonts w:asciiTheme="majorHAnsi" w:hAnsiTheme="majorHAnsi" w:cs="Arial"/>
        </w:rPr>
        <w:t>.</w:t>
      </w:r>
    </w:p>
    <w:p w14:paraId="3D3A4FF0" w14:textId="39DD1810" w:rsidR="0025050D" w:rsidRPr="00BE45D0" w:rsidRDefault="0025050D" w:rsidP="00E07EFE">
      <w:pPr>
        <w:pStyle w:val="Odstavecseseznamem"/>
        <w:numPr>
          <w:ilvl w:val="0"/>
          <w:numId w:val="6"/>
        </w:numPr>
        <w:spacing w:after="0" w:line="240" w:lineRule="auto"/>
        <w:jc w:val="both"/>
        <w:rPr>
          <w:rFonts w:asciiTheme="majorHAnsi" w:hAnsiTheme="majorHAnsi" w:cs="Arial"/>
        </w:rPr>
      </w:pPr>
      <w:r w:rsidRPr="00BE45D0">
        <w:rPr>
          <w:rFonts w:asciiTheme="majorHAnsi" w:hAnsiTheme="majorHAnsi" w:cs="Arial"/>
        </w:rPr>
        <w:t>V</w:t>
      </w:r>
      <w:r w:rsidR="0072602E" w:rsidRPr="00BE45D0">
        <w:rPr>
          <w:rFonts w:asciiTheme="majorHAnsi" w:hAnsiTheme="majorHAnsi" w:cs="Arial"/>
        </w:rPr>
        <w:t> </w:t>
      </w:r>
      <w:r w:rsidRPr="00BE45D0">
        <w:rPr>
          <w:rFonts w:asciiTheme="majorHAnsi" w:hAnsiTheme="majorHAnsi" w:cs="Arial"/>
        </w:rPr>
        <w:t>případě</w:t>
      </w:r>
      <w:r w:rsidR="0072602E" w:rsidRPr="00BE45D0">
        <w:rPr>
          <w:rFonts w:asciiTheme="majorHAnsi" w:hAnsiTheme="majorHAnsi" w:cs="Arial"/>
        </w:rPr>
        <w:t xml:space="preserve">, že zaměstnavatel splní </w:t>
      </w:r>
      <w:r w:rsidRPr="00BE45D0">
        <w:rPr>
          <w:rFonts w:asciiTheme="majorHAnsi" w:hAnsiTheme="majorHAnsi" w:cs="Arial"/>
        </w:rPr>
        <w:t>podmínk</w:t>
      </w:r>
      <w:r w:rsidR="0072602E" w:rsidRPr="00BE45D0">
        <w:rPr>
          <w:rFonts w:asciiTheme="majorHAnsi" w:hAnsiTheme="majorHAnsi" w:cs="Arial"/>
        </w:rPr>
        <w:t>y</w:t>
      </w:r>
      <w:r w:rsidRPr="00BE45D0">
        <w:rPr>
          <w:rFonts w:asciiTheme="majorHAnsi" w:hAnsiTheme="majorHAnsi" w:cs="Arial"/>
        </w:rPr>
        <w:t xml:space="preserve"> </w:t>
      </w:r>
      <w:r w:rsidR="0072602E" w:rsidRPr="00BE45D0">
        <w:rPr>
          <w:rFonts w:asciiTheme="majorHAnsi" w:hAnsiTheme="majorHAnsi" w:cs="Arial"/>
        </w:rPr>
        <w:t>pro</w:t>
      </w:r>
      <w:r w:rsidR="006248C5" w:rsidRPr="00BE45D0">
        <w:rPr>
          <w:rFonts w:asciiTheme="majorHAnsi" w:hAnsiTheme="majorHAnsi" w:cs="Arial"/>
        </w:rPr>
        <w:t xml:space="preserve"> zařazení</w:t>
      </w:r>
      <w:r w:rsidR="0072602E" w:rsidRPr="00BE45D0">
        <w:rPr>
          <w:rFonts w:asciiTheme="majorHAnsi" w:hAnsiTheme="majorHAnsi" w:cs="Arial"/>
        </w:rPr>
        <w:t xml:space="preserve"> do Programu, </w:t>
      </w:r>
      <w:r w:rsidR="002034CD" w:rsidRPr="00BE45D0">
        <w:rPr>
          <w:rFonts w:asciiTheme="majorHAnsi" w:hAnsiTheme="majorHAnsi" w:cs="Arial"/>
        </w:rPr>
        <w:t xml:space="preserve">Ministerstvo průmyslu </w:t>
      </w:r>
      <w:r w:rsidR="009E506C" w:rsidRPr="00BE45D0">
        <w:rPr>
          <w:rFonts w:asciiTheme="majorHAnsi" w:hAnsiTheme="majorHAnsi" w:cs="Arial"/>
        </w:rPr>
        <w:br/>
      </w:r>
      <w:r w:rsidR="002034CD" w:rsidRPr="00BE45D0">
        <w:rPr>
          <w:rFonts w:asciiTheme="majorHAnsi" w:hAnsiTheme="majorHAnsi" w:cs="Arial"/>
        </w:rPr>
        <w:t>a obchodu</w:t>
      </w:r>
      <w:r w:rsidR="003F0214" w:rsidRPr="00BE45D0">
        <w:rPr>
          <w:rFonts w:asciiTheme="majorHAnsi" w:hAnsiTheme="majorHAnsi" w:cs="Arial"/>
        </w:rPr>
        <w:t xml:space="preserve"> nebo </w:t>
      </w:r>
      <w:r w:rsidR="002034CD" w:rsidRPr="00BE45D0">
        <w:rPr>
          <w:rFonts w:asciiTheme="majorHAnsi" w:hAnsiTheme="majorHAnsi" w:cs="Arial"/>
        </w:rPr>
        <w:t xml:space="preserve">agentura </w:t>
      </w:r>
      <w:proofErr w:type="spellStart"/>
      <w:r w:rsidR="002034CD" w:rsidRPr="00BE45D0">
        <w:rPr>
          <w:rFonts w:asciiTheme="majorHAnsi" w:hAnsiTheme="majorHAnsi" w:cs="Arial"/>
        </w:rPr>
        <w:t>CzechInvest</w:t>
      </w:r>
      <w:proofErr w:type="spellEnd"/>
      <w:r w:rsidR="002034CD" w:rsidRPr="00BE45D0">
        <w:rPr>
          <w:rFonts w:asciiTheme="majorHAnsi" w:hAnsiTheme="majorHAnsi" w:cs="Arial"/>
        </w:rPr>
        <w:t xml:space="preserve"> </w:t>
      </w:r>
      <w:r w:rsidRPr="00BE45D0">
        <w:rPr>
          <w:rFonts w:asciiTheme="majorHAnsi" w:hAnsiTheme="majorHAnsi" w:cs="Arial"/>
        </w:rPr>
        <w:t xml:space="preserve">neprodleně informuje </w:t>
      </w:r>
      <w:proofErr w:type="spellStart"/>
      <w:r w:rsidR="005B7A39" w:rsidRPr="00BE45D0">
        <w:rPr>
          <w:rFonts w:asciiTheme="majorHAnsi" w:hAnsiTheme="majorHAnsi" w:cs="Arial"/>
        </w:rPr>
        <w:t>spolugestory</w:t>
      </w:r>
      <w:proofErr w:type="spellEnd"/>
      <w:r w:rsidR="0072602E" w:rsidRPr="00BE45D0">
        <w:rPr>
          <w:rFonts w:asciiTheme="majorHAnsi" w:hAnsiTheme="majorHAnsi" w:cs="Arial"/>
        </w:rPr>
        <w:t>.</w:t>
      </w:r>
      <w:r w:rsidR="00C42EE8" w:rsidRPr="00BE45D0">
        <w:rPr>
          <w:rFonts w:asciiTheme="majorHAnsi" w:hAnsiTheme="majorHAnsi" w:cs="Arial"/>
        </w:rPr>
        <w:t xml:space="preserve"> </w:t>
      </w:r>
      <w:r w:rsidRPr="00BE45D0">
        <w:rPr>
          <w:rFonts w:asciiTheme="majorHAnsi" w:hAnsiTheme="majorHAnsi" w:cs="Arial"/>
        </w:rPr>
        <w:t>V</w:t>
      </w:r>
      <w:r w:rsidR="00B64C5A" w:rsidRPr="00BE45D0">
        <w:rPr>
          <w:rFonts w:asciiTheme="majorHAnsi" w:hAnsiTheme="majorHAnsi" w:cs="Arial"/>
        </w:rPr>
        <w:t> </w:t>
      </w:r>
      <w:r w:rsidRPr="00BE45D0">
        <w:rPr>
          <w:rFonts w:asciiTheme="majorHAnsi" w:hAnsiTheme="majorHAnsi" w:cs="Arial"/>
        </w:rPr>
        <w:t>případě</w:t>
      </w:r>
      <w:r w:rsidR="00B64C5A" w:rsidRPr="00BE45D0">
        <w:rPr>
          <w:rFonts w:asciiTheme="majorHAnsi" w:hAnsiTheme="majorHAnsi" w:cs="Arial"/>
        </w:rPr>
        <w:t xml:space="preserve"> </w:t>
      </w:r>
      <w:r w:rsidR="00C42EE8" w:rsidRPr="00BE45D0">
        <w:rPr>
          <w:rFonts w:asciiTheme="majorHAnsi" w:hAnsiTheme="majorHAnsi" w:cs="Arial"/>
        </w:rPr>
        <w:t>negativního rozhodnutí</w:t>
      </w:r>
      <w:r w:rsidRPr="00BE45D0">
        <w:rPr>
          <w:rFonts w:asciiTheme="majorHAnsi" w:hAnsiTheme="majorHAnsi" w:cs="Arial"/>
        </w:rPr>
        <w:t xml:space="preserve"> zaměstnavatele o </w:t>
      </w:r>
      <w:r w:rsidR="00C42EE8" w:rsidRPr="00BE45D0">
        <w:rPr>
          <w:rFonts w:asciiTheme="majorHAnsi" w:hAnsiTheme="majorHAnsi" w:cs="Arial"/>
        </w:rPr>
        <w:t xml:space="preserve">výsledku </w:t>
      </w:r>
      <w:r w:rsidRPr="00BE45D0">
        <w:rPr>
          <w:rFonts w:asciiTheme="majorHAnsi" w:hAnsiTheme="majorHAnsi" w:cs="Arial"/>
        </w:rPr>
        <w:t>písemně informuje.</w:t>
      </w:r>
    </w:p>
    <w:p w14:paraId="011990FE" w14:textId="77777777" w:rsidR="00C42EE8" w:rsidRPr="003E1B84" w:rsidRDefault="005B7A39" w:rsidP="00E07EFE">
      <w:pPr>
        <w:pStyle w:val="Odstavecseseznamem"/>
        <w:numPr>
          <w:ilvl w:val="0"/>
          <w:numId w:val="6"/>
        </w:numPr>
        <w:spacing w:after="0" w:line="240" w:lineRule="auto"/>
        <w:jc w:val="both"/>
        <w:rPr>
          <w:rFonts w:asciiTheme="majorHAnsi" w:hAnsiTheme="majorHAnsi" w:cs="Arial"/>
        </w:rPr>
      </w:pPr>
      <w:r w:rsidRPr="00BE45D0">
        <w:rPr>
          <w:rFonts w:asciiTheme="majorHAnsi" w:hAnsiTheme="majorHAnsi" w:cs="Arial"/>
          <w:b/>
        </w:rPr>
        <w:t>Z</w:t>
      </w:r>
      <w:r w:rsidR="00C42EE8" w:rsidRPr="00BE45D0">
        <w:rPr>
          <w:rFonts w:asciiTheme="majorHAnsi" w:hAnsiTheme="majorHAnsi" w:cs="Arial"/>
          <w:b/>
        </w:rPr>
        <w:t>astupitelský úřad informuje zaměstnavatele o termínu, který byl jeho</w:t>
      </w:r>
      <w:r w:rsidR="00C42EE8" w:rsidRPr="003E1B84">
        <w:rPr>
          <w:rFonts w:asciiTheme="majorHAnsi" w:hAnsiTheme="majorHAnsi" w:cs="Arial"/>
          <w:b/>
        </w:rPr>
        <w:t xml:space="preserve"> </w:t>
      </w:r>
      <w:r w:rsidR="00C96D21" w:rsidRPr="003E1B84">
        <w:rPr>
          <w:rFonts w:asciiTheme="majorHAnsi" w:hAnsiTheme="majorHAnsi" w:cs="Arial"/>
          <w:b/>
        </w:rPr>
        <w:t>zahraničnímu pracovníkovi</w:t>
      </w:r>
      <w:r w:rsidR="00C42EE8" w:rsidRPr="003E1B84">
        <w:rPr>
          <w:rFonts w:asciiTheme="majorHAnsi" w:hAnsiTheme="majorHAnsi" w:cs="Arial"/>
          <w:b/>
        </w:rPr>
        <w:t xml:space="preserve"> přidělen </w:t>
      </w:r>
      <w:r w:rsidR="00C42EE8" w:rsidRPr="003E1B84">
        <w:rPr>
          <w:rFonts w:asciiTheme="majorHAnsi" w:hAnsiTheme="majorHAnsi" w:cs="Arial"/>
        </w:rPr>
        <w:t>pro podání žádosti o</w:t>
      </w:r>
      <w:r w:rsidR="00B306E2" w:rsidRPr="003E1B84">
        <w:rPr>
          <w:rFonts w:asciiTheme="majorHAnsi" w:hAnsiTheme="majorHAnsi"/>
          <w:szCs w:val="24"/>
        </w:rPr>
        <w:t xml:space="preserve"> </w:t>
      </w:r>
      <w:r w:rsidRPr="003E1B84">
        <w:rPr>
          <w:rFonts w:asciiTheme="majorHAnsi" w:hAnsiTheme="majorHAnsi"/>
          <w:szCs w:val="24"/>
        </w:rPr>
        <w:t>pobytové oprávnění</w:t>
      </w:r>
      <w:r w:rsidR="00C42EE8" w:rsidRPr="003E1B84">
        <w:rPr>
          <w:rFonts w:asciiTheme="majorHAnsi" w:hAnsiTheme="majorHAnsi" w:cs="Arial"/>
        </w:rPr>
        <w:t xml:space="preserve">. </w:t>
      </w:r>
    </w:p>
    <w:p w14:paraId="4CDC1BD7" w14:textId="77777777" w:rsidR="0078494D" w:rsidRPr="003E1B84" w:rsidRDefault="00C42EE8" w:rsidP="00E07EFE">
      <w:pPr>
        <w:pStyle w:val="Odstavecseseznamem"/>
        <w:numPr>
          <w:ilvl w:val="0"/>
          <w:numId w:val="6"/>
        </w:numPr>
        <w:spacing w:after="0" w:line="240" w:lineRule="auto"/>
        <w:jc w:val="both"/>
        <w:rPr>
          <w:rFonts w:asciiTheme="majorHAnsi" w:hAnsiTheme="majorHAnsi" w:cs="Arial"/>
        </w:rPr>
      </w:pPr>
      <w:r w:rsidRPr="003E1B84">
        <w:rPr>
          <w:rFonts w:asciiTheme="majorHAnsi" w:hAnsiTheme="majorHAnsi" w:cs="Arial"/>
          <w:b/>
        </w:rPr>
        <w:t>Cizinec</w:t>
      </w:r>
      <w:r w:rsidR="00C96D21" w:rsidRPr="003E1B84">
        <w:rPr>
          <w:rFonts w:asciiTheme="majorHAnsi" w:hAnsiTheme="majorHAnsi" w:cs="Arial"/>
          <w:b/>
        </w:rPr>
        <w:t xml:space="preserve"> </w:t>
      </w:r>
      <w:r w:rsidRPr="003E1B84">
        <w:rPr>
          <w:rFonts w:asciiTheme="majorHAnsi" w:hAnsiTheme="majorHAnsi" w:cs="Arial"/>
          <w:b/>
        </w:rPr>
        <w:t>se  dostaví ve stanoveném termínu na zastupitelský úřad, kde odevzdá řádně vyplněnou žádost</w:t>
      </w:r>
      <w:r w:rsidRPr="003E1B84">
        <w:rPr>
          <w:rFonts w:asciiTheme="majorHAnsi" w:hAnsiTheme="majorHAnsi" w:cs="Arial"/>
        </w:rPr>
        <w:t xml:space="preserve"> o </w:t>
      </w:r>
      <w:r w:rsidR="00943E16" w:rsidRPr="003E1B84">
        <w:rPr>
          <w:rFonts w:asciiTheme="majorHAnsi" w:hAnsiTheme="majorHAnsi"/>
          <w:szCs w:val="24"/>
        </w:rPr>
        <w:t>pobytové oprávnění a</w:t>
      </w:r>
      <w:r w:rsidRPr="003E1B84">
        <w:rPr>
          <w:rFonts w:asciiTheme="majorHAnsi" w:hAnsiTheme="majorHAnsi" w:cs="Arial"/>
        </w:rPr>
        <w:t xml:space="preserve"> zároveň předloží všechny </w:t>
      </w:r>
      <w:r w:rsidR="00936255" w:rsidRPr="003E1B84">
        <w:rPr>
          <w:rFonts w:asciiTheme="majorHAnsi" w:hAnsiTheme="majorHAnsi" w:cs="Arial"/>
        </w:rPr>
        <w:t>zákonem stanove</w:t>
      </w:r>
      <w:r w:rsidRPr="003E1B84">
        <w:rPr>
          <w:rFonts w:asciiTheme="majorHAnsi" w:hAnsiTheme="majorHAnsi" w:cs="Arial"/>
        </w:rPr>
        <w:t xml:space="preserve">né náležitosti žádosti a všechny požadované podpůrné doklady. </w:t>
      </w:r>
    </w:p>
    <w:p w14:paraId="3324F075" w14:textId="77777777" w:rsidR="005A615A" w:rsidRPr="003E1B84" w:rsidRDefault="005A615A" w:rsidP="005A615A">
      <w:pPr>
        <w:pStyle w:val="Odstavecseseznamem"/>
        <w:spacing w:after="0" w:line="240" w:lineRule="auto"/>
        <w:ind w:left="360"/>
        <w:jc w:val="both"/>
        <w:rPr>
          <w:rFonts w:asciiTheme="majorHAnsi" w:hAnsiTheme="majorHAnsi" w:cs="Arial"/>
        </w:rPr>
      </w:pPr>
      <w:r w:rsidRPr="003E1B84">
        <w:rPr>
          <w:rFonts w:asciiTheme="majorHAnsi" w:hAnsiTheme="majorHAnsi" w:cs="Arial"/>
          <w:b/>
        </w:rPr>
        <w:t>Spolu s cizincem se dostaví i jeho rodinný příslušník</w:t>
      </w:r>
      <w:r w:rsidRPr="003E1B84">
        <w:rPr>
          <w:rFonts w:asciiTheme="majorHAnsi" w:hAnsiTheme="majorHAnsi" w:cs="Arial"/>
        </w:rPr>
        <w:t>, který podá žádost o vízum k pobytu nad 90 dnů za účelem rodinným</w:t>
      </w:r>
      <w:r w:rsidR="00241896" w:rsidRPr="003E1B84">
        <w:rPr>
          <w:rFonts w:asciiTheme="majorHAnsi" w:hAnsiTheme="majorHAnsi" w:cs="Arial"/>
        </w:rPr>
        <w:t xml:space="preserve"> nebo povolení k dlouhodobému pobytu za účelem společného soužití rodiny s držitelem modré karty nebo karty vnitropodnikově převedeného zaměstnance</w:t>
      </w:r>
      <w:r w:rsidRPr="003E1B84">
        <w:rPr>
          <w:rFonts w:asciiTheme="majorHAnsi" w:hAnsiTheme="majorHAnsi" w:cs="Arial"/>
        </w:rPr>
        <w:t>.</w:t>
      </w:r>
    </w:p>
    <w:p w14:paraId="2B298648" w14:textId="77777777" w:rsidR="0001696F" w:rsidRPr="003E1B84" w:rsidRDefault="00C42EE8" w:rsidP="00E07EFE">
      <w:pPr>
        <w:pStyle w:val="Odstavecseseznamem"/>
        <w:numPr>
          <w:ilvl w:val="0"/>
          <w:numId w:val="6"/>
        </w:numPr>
        <w:spacing w:after="0" w:line="240" w:lineRule="auto"/>
        <w:jc w:val="both"/>
        <w:rPr>
          <w:rFonts w:asciiTheme="majorHAnsi" w:hAnsiTheme="majorHAnsi" w:cs="Arial"/>
        </w:rPr>
      </w:pPr>
      <w:r w:rsidRPr="003E1B84">
        <w:rPr>
          <w:rFonts w:asciiTheme="majorHAnsi" w:hAnsiTheme="majorHAnsi" w:cs="Arial"/>
          <w:b/>
        </w:rPr>
        <w:t>Ministerstv</w:t>
      </w:r>
      <w:r w:rsidR="00BB4893" w:rsidRPr="003E1B84">
        <w:rPr>
          <w:rFonts w:asciiTheme="majorHAnsi" w:hAnsiTheme="majorHAnsi" w:cs="Arial"/>
          <w:b/>
        </w:rPr>
        <w:t>o</w:t>
      </w:r>
      <w:r w:rsidRPr="003E1B84">
        <w:rPr>
          <w:rFonts w:asciiTheme="majorHAnsi" w:hAnsiTheme="majorHAnsi" w:cs="Arial"/>
          <w:b/>
        </w:rPr>
        <w:t xml:space="preserve"> vnitra rozhodne o žádosti cizince</w:t>
      </w:r>
      <w:r w:rsidRPr="003E1B84">
        <w:rPr>
          <w:rFonts w:asciiTheme="majorHAnsi" w:hAnsiTheme="majorHAnsi" w:cs="Arial"/>
        </w:rPr>
        <w:t xml:space="preserve"> a v případě splnění podmínek vydá zastupitelskému úřadu pokyn k udělení víza </w:t>
      </w:r>
      <w:r w:rsidR="0095359C" w:rsidRPr="003E1B84">
        <w:rPr>
          <w:rFonts w:asciiTheme="majorHAnsi" w:hAnsiTheme="majorHAnsi" w:cs="Arial"/>
        </w:rPr>
        <w:t xml:space="preserve">k pobytu nad 90 dnů </w:t>
      </w:r>
    </w:p>
    <w:p w14:paraId="73114076" w14:textId="77777777" w:rsidR="0001696F" w:rsidRPr="003E1B84" w:rsidRDefault="0001696F" w:rsidP="00E07EFE">
      <w:pPr>
        <w:pStyle w:val="Odstavecseseznamem"/>
        <w:numPr>
          <w:ilvl w:val="0"/>
          <w:numId w:val="7"/>
        </w:numPr>
        <w:spacing w:after="0" w:line="240" w:lineRule="auto"/>
        <w:jc w:val="both"/>
        <w:rPr>
          <w:rFonts w:asciiTheme="majorHAnsi" w:hAnsiTheme="majorHAnsi" w:cs="Arial"/>
        </w:rPr>
      </w:pPr>
      <w:r w:rsidRPr="003E1B84">
        <w:rPr>
          <w:rFonts w:asciiTheme="majorHAnsi" w:hAnsiTheme="majorHAnsi" w:cs="Arial"/>
        </w:rPr>
        <w:lastRenderedPageBreak/>
        <w:t xml:space="preserve">za účelem </w:t>
      </w:r>
      <w:r w:rsidR="00C42EE8" w:rsidRPr="003E1B84">
        <w:rPr>
          <w:rFonts w:asciiTheme="majorHAnsi" w:hAnsiTheme="majorHAnsi" w:cs="Arial"/>
        </w:rPr>
        <w:t>převzetí zaměstnanecké</w:t>
      </w:r>
      <w:r w:rsidR="0056698B" w:rsidRPr="003E1B84">
        <w:rPr>
          <w:rFonts w:asciiTheme="majorHAnsi" w:hAnsiTheme="majorHAnsi" w:cs="Arial"/>
        </w:rPr>
        <w:t xml:space="preserve"> karty,</w:t>
      </w:r>
      <w:r w:rsidR="0095359C" w:rsidRPr="003E1B84">
        <w:rPr>
          <w:rFonts w:asciiTheme="majorHAnsi" w:hAnsiTheme="majorHAnsi" w:cs="Arial"/>
        </w:rPr>
        <w:t xml:space="preserve"> modré </w:t>
      </w:r>
      <w:r w:rsidR="00C42EE8" w:rsidRPr="003E1B84">
        <w:rPr>
          <w:rFonts w:asciiTheme="majorHAnsi" w:hAnsiTheme="majorHAnsi" w:cs="Arial"/>
        </w:rPr>
        <w:t>karty</w:t>
      </w:r>
      <w:r w:rsidR="0056698B" w:rsidRPr="003E1B84">
        <w:rPr>
          <w:rFonts w:asciiTheme="majorHAnsi" w:hAnsiTheme="majorHAnsi" w:cs="Arial"/>
        </w:rPr>
        <w:t>, karty vnitropodnikově převedeného zaměstnance</w:t>
      </w:r>
      <w:r w:rsidR="00241896" w:rsidRPr="003E1B84">
        <w:rPr>
          <w:rFonts w:asciiTheme="majorHAnsi" w:hAnsiTheme="majorHAnsi" w:cs="Arial"/>
        </w:rPr>
        <w:t>, povolení k dlouhodobému pobytu za účelem společného soužití rodiny,</w:t>
      </w:r>
      <w:r w:rsidR="0095359C" w:rsidRPr="003E1B84">
        <w:rPr>
          <w:rFonts w:asciiTheme="majorHAnsi" w:hAnsiTheme="majorHAnsi" w:cs="Arial"/>
        </w:rPr>
        <w:t xml:space="preserve"> </w:t>
      </w:r>
    </w:p>
    <w:p w14:paraId="77E2D391" w14:textId="77777777" w:rsidR="0001696F" w:rsidRPr="003E1B84" w:rsidRDefault="0001696F" w:rsidP="00E07EFE">
      <w:pPr>
        <w:pStyle w:val="Odstavecseseznamem"/>
        <w:numPr>
          <w:ilvl w:val="0"/>
          <w:numId w:val="7"/>
        </w:numPr>
        <w:spacing w:after="0" w:line="240" w:lineRule="auto"/>
        <w:jc w:val="both"/>
        <w:rPr>
          <w:rFonts w:asciiTheme="majorHAnsi" w:hAnsiTheme="majorHAnsi" w:cs="Arial"/>
        </w:rPr>
      </w:pPr>
      <w:r w:rsidRPr="003E1B84">
        <w:rPr>
          <w:rFonts w:asciiTheme="majorHAnsi" w:hAnsiTheme="majorHAnsi" w:cs="Arial"/>
        </w:rPr>
        <w:t xml:space="preserve">za účelem </w:t>
      </w:r>
      <w:r w:rsidR="007D64C6" w:rsidRPr="003E1B84">
        <w:rPr>
          <w:rFonts w:asciiTheme="majorHAnsi" w:hAnsiTheme="majorHAnsi" w:cs="Arial"/>
        </w:rPr>
        <w:t xml:space="preserve">podnikání nebo </w:t>
      </w:r>
    </w:p>
    <w:p w14:paraId="53DB66AC" w14:textId="77777777" w:rsidR="00C42EE8" w:rsidRPr="003E1B84" w:rsidRDefault="007D64C6" w:rsidP="00E07EFE">
      <w:pPr>
        <w:pStyle w:val="Odstavecseseznamem"/>
        <w:numPr>
          <w:ilvl w:val="0"/>
          <w:numId w:val="7"/>
        </w:numPr>
        <w:spacing w:after="0" w:line="240" w:lineRule="auto"/>
        <w:jc w:val="both"/>
        <w:rPr>
          <w:rFonts w:asciiTheme="majorHAnsi" w:hAnsiTheme="majorHAnsi" w:cs="Arial"/>
        </w:rPr>
      </w:pPr>
      <w:r w:rsidRPr="003E1B84">
        <w:rPr>
          <w:rFonts w:asciiTheme="majorHAnsi" w:hAnsiTheme="majorHAnsi" w:cs="Arial"/>
        </w:rPr>
        <w:t xml:space="preserve">za účelem </w:t>
      </w:r>
      <w:r w:rsidR="0095359C" w:rsidRPr="003E1B84">
        <w:rPr>
          <w:rFonts w:asciiTheme="majorHAnsi" w:hAnsiTheme="majorHAnsi" w:cs="Arial"/>
        </w:rPr>
        <w:t>rodinným.</w:t>
      </w:r>
    </w:p>
    <w:p w14:paraId="22FEBE36" w14:textId="77777777" w:rsidR="00961C81" w:rsidRPr="003E1B84" w:rsidRDefault="00961C81" w:rsidP="00484E27">
      <w:pPr>
        <w:pStyle w:val="Odstavecseseznamem"/>
        <w:spacing w:after="0" w:line="240" w:lineRule="auto"/>
        <w:ind w:left="360"/>
        <w:jc w:val="both"/>
        <w:rPr>
          <w:rFonts w:asciiTheme="majorHAnsi" w:hAnsiTheme="majorHAnsi"/>
          <w:i/>
        </w:rPr>
      </w:pPr>
      <w:r w:rsidRPr="003E1B84">
        <w:rPr>
          <w:rFonts w:asciiTheme="majorHAnsi" w:hAnsiTheme="majorHAnsi" w:cs="Arial"/>
        </w:rPr>
        <w:t xml:space="preserve">Ministerstvo vnitra vydá své rozhodnutí </w:t>
      </w:r>
      <w:r w:rsidRPr="003E1B84">
        <w:rPr>
          <w:rFonts w:asciiTheme="majorHAnsi" w:hAnsiTheme="majorHAnsi" w:cs="Arial"/>
          <w:b/>
        </w:rPr>
        <w:t>do 30 dnů</w:t>
      </w:r>
      <w:r w:rsidRPr="003E1B84">
        <w:rPr>
          <w:rFonts w:asciiTheme="majorHAnsi" w:hAnsiTheme="majorHAnsi" w:cs="Arial"/>
        </w:rPr>
        <w:t xml:space="preserve"> od podání žádosti za podmínky, že mu žádost bude doložena </w:t>
      </w:r>
      <w:r w:rsidR="0043333A" w:rsidRPr="003E1B84">
        <w:rPr>
          <w:rFonts w:asciiTheme="majorHAnsi" w:hAnsiTheme="majorHAnsi" w:cs="Arial"/>
        </w:rPr>
        <w:t xml:space="preserve">se </w:t>
      </w:r>
      <w:r w:rsidRPr="003E1B84">
        <w:rPr>
          <w:rFonts w:asciiTheme="majorHAnsi" w:hAnsiTheme="majorHAnsi" w:cs="Arial"/>
        </w:rPr>
        <w:t>všemi zákonnými náležitostmi</w:t>
      </w:r>
      <w:r w:rsidR="00296BEC" w:rsidRPr="003E1B84">
        <w:rPr>
          <w:rFonts w:asciiTheme="majorHAnsi" w:hAnsiTheme="majorHAnsi" w:cs="Arial"/>
        </w:rPr>
        <w:t>.</w:t>
      </w:r>
      <w:r w:rsidRPr="003E1B84">
        <w:rPr>
          <w:rFonts w:asciiTheme="majorHAnsi" w:hAnsiTheme="majorHAnsi" w:cs="Arial"/>
        </w:rPr>
        <w:t xml:space="preserve"> </w:t>
      </w:r>
    </w:p>
    <w:p w14:paraId="21D3DC69" w14:textId="05829A84" w:rsidR="00916D7F" w:rsidRPr="00194ECC" w:rsidRDefault="00C42EE8" w:rsidP="00D40254">
      <w:pPr>
        <w:pStyle w:val="Odstavecseseznamem"/>
        <w:numPr>
          <w:ilvl w:val="0"/>
          <w:numId w:val="6"/>
        </w:numPr>
        <w:spacing w:after="0" w:line="240" w:lineRule="auto"/>
        <w:jc w:val="both"/>
        <w:rPr>
          <w:rFonts w:asciiTheme="majorHAnsi" w:hAnsiTheme="majorHAnsi" w:cs="Arial"/>
        </w:rPr>
      </w:pPr>
      <w:r w:rsidRPr="00194ECC">
        <w:rPr>
          <w:rFonts w:asciiTheme="majorHAnsi" w:hAnsiTheme="majorHAnsi" w:cs="Arial"/>
          <w:b/>
        </w:rPr>
        <w:t xml:space="preserve">Cizinec do 3 pracovních dnů po příjezdu do ČR </w:t>
      </w:r>
      <w:r w:rsidR="00BB4893" w:rsidRPr="00194ECC">
        <w:rPr>
          <w:rFonts w:asciiTheme="majorHAnsi" w:hAnsiTheme="majorHAnsi" w:cs="Arial"/>
          <w:b/>
        </w:rPr>
        <w:t>ohlásí svůj pobyt</w:t>
      </w:r>
      <w:r w:rsidR="00BB4893" w:rsidRPr="00194ECC">
        <w:rPr>
          <w:rFonts w:asciiTheme="majorHAnsi" w:hAnsiTheme="majorHAnsi" w:cs="Arial"/>
        </w:rPr>
        <w:t xml:space="preserve"> </w:t>
      </w:r>
      <w:r w:rsidRPr="00194ECC">
        <w:rPr>
          <w:rFonts w:asciiTheme="majorHAnsi" w:hAnsiTheme="majorHAnsi" w:cs="Arial"/>
        </w:rPr>
        <w:t xml:space="preserve">na pracovišti </w:t>
      </w:r>
      <w:r w:rsidR="00BB4893" w:rsidRPr="00194ECC">
        <w:rPr>
          <w:rFonts w:asciiTheme="majorHAnsi" w:hAnsiTheme="majorHAnsi" w:cs="Arial"/>
        </w:rPr>
        <w:t xml:space="preserve">odboru azylové </w:t>
      </w:r>
      <w:r w:rsidR="00853AA0" w:rsidRPr="00194ECC">
        <w:rPr>
          <w:rFonts w:asciiTheme="majorHAnsi" w:hAnsiTheme="majorHAnsi" w:cs="Arial"/>
        </w:rPr>
        <w:br/>
      </w:r>
      <w:r w:rsidR="00BB4893" w:rsidRPr="00194ECC">
        <w:rPr>
          <w:rFonts w:asciiTheme="majorHAnsi" w:hAnsiTheme="majorHAnsi" w:cs="Arial"/>
        </w:rPr>
        <w:t xml:space="preserve">a migrační politiky </w:t>
      </w:r>
      <w:r w:rsidRPr="00194ECC">
        <w:rPr>
          <w:rFonts w:asciiTheme="majorHAnsi" w:hAnsiTheme="majorHAnsi" w:cs="Arial"/>
        </w:rPr>
        <w:t>Ministerstva vnitra</w:t>
      </w:r>
      <w:r w:rsidR="009907BF" w:rsidRPr="00194ECC">
        <w:rPr>
          <w:rFonts w:asciiTheme="majorHAnsi" w:hAnsiTheme="majorHAnsi" w:cs="Arial"/>
        </w:rPr>
        <w:t>.</w:t>
      </w:r>
      <w:r w:rsidR="00BB4893" w:rsidRPr="00194ECC">
        <w:rPr>
          <w:rFonts w:asciiTheme="majorHAnsi" w:hAnsiTheme="majorHAnsi" w:cs="Arial"/>
        </w:rPr>
        <w:t xml:space="preserve"> </w:t>
      </w:r>
      <w:r w:rsidR="009907BF" w:rsidRPr="00194ECC">
        <w:rPr>
          <w:rFonts w:asciiTheme="majorHAnsi" w:hAnsiTheme="majorHAnsi" w:cs="Arial"/>
        </w:rPr>
        <w:t>Je-li mu vydávána zaměstnanecká</w:t>
      </w:r>
      <w:r w:rsidR="00E4622E" w:rsidRPr="00194ECC">
        <w:rPr>
          <w:rFonts w:asciiTheme="majorHAnsi" w:hAnsiTheme="majorHAnsi" w:cs="Arial"/>
        </w:rPr>
        <w:t xml:space="preserve"> karta,</w:t>
      </w:r>
      <w:r w:rsidR="009907BF" w:rsidRPr="00194ECC">
        <w:rPr>
          <w:rFonts w:asciiTheme="majorHAnsi" w:hAnsiTheme="majorHAnsi" w:cs="Arial"/>
        </w:rPr>
        <w:t xml:space="preserve"> modrá karta</w:t>
      </w:r>
      <w:r w:rsidR="00E4622E" w:rsidRPr="00194ECC">
        <w:rPr>
          <w:rFonts w:asciiTheme="majorHAnsi" w:hAnsiTheme="majorHAnsi" w:cs="Arial"/>
        </w:rPr>
        <w:t xml:space="preserve"> nebo karta vnitropodnikově převedeného zaměstnance</w:t>
      </w:r>
      <w:r w:rsidR="009907BF" w:rsidRPr="00194ECC">
        <w:rPr>
          <w:rFonts w:asciiTheme="majorHAnsi" w:hAnsiTheme="majorHAnsi" w:cs="Arial"/>
        </w:rPr>
        <w:t>, p</w:t>
      </w:r>
      <w:r w:rsidRPr="00194ECC">
        <w:rPr>
          <w:rFonts w:asciiTheme="majorHAnsi" w:hAnsiTheme="majorHAnsi" w:cs="Arial"/>
        </w:rPr>
        <w:t>oskytne své biometrické údaje</w:t>
      </w:r>
      <w:r w:rsidR="00BB4893" w:rsidRPr="00194ECC">
        <w:rPr>
          <w:rFonts w:asciiTheme="majorHAnsi" w:hAnsiTheme="majorHAnsi" w:cs="Arial"/>
        </w:rPr>
        <w:t xml:space="preserve"> a bude mu vydáno</w:t>
      </w:r>
      <w:r w:rsidRPr="00194ECC">
        <w:rPr>
          <w:rFonts w:asciiTheme="majorHAnsi" w:hAnsiTheme="majorHAnsi" w:cs="Arial"/>
        </w:rPr>
        <w:t xml:space="preserve"> potvrzení o splnění podmínek pro vydání </w:t>
      </w:r>
      <w:r w:rsidR="00E4622E" w:rsidRPr="00194ECC">
        <w:rPr>
          <w:rFonts w:asciiTheme="majorHAnsi" w:hAnsiTheme="majorHAnsi" w:cs="Arial"/>
        </w:rPr>
        <w:t>příslušn</w:t>
      </w:r>
      <w:r w:rsidR="009907BF" w:rsidRPr="00194ECC">
        <w:rPr>
          <w:rFonts w:asciiTheme="majorHAnsi" w:hAnsiTheme="majorHAnsi" w:cs="Arial"/>
        </w:rPr>
        <w:t xml:space="preserve">é </w:t>
      </w:r>
      <w:r w:rsidRPr="00194ECC">
        <w:rPr>
          <w:rFonts w:asciiTheme="majorHAnsi" w:hAnsiTheme="majorHAnsi" w:cs="Arial"/>
        </w:rPr>
        <w:t>karty, na jehož základě může začít pracovat.</w:t>
      </w:r>
      <w:r w:rsidR="00484E27" w:rsidRPr="00194ECC">
        <w:rPr>
          <w:rFonts w:asciiTheme="majorHAnsi" w:hAnsiTheme="majorHAnsi"/>
        </w:rPr>
        <w:t xml:space="preserve"> Účastník Programu, kterému je vydáno povolení k zaměstnání (a zaměstnanecká karta), může nastoupit do zaměstnání bez splnění této podmínky, avšak pouze pokud je ke dni jeho nástupu povolení k zaměstnání platné.</w:t>
      </w:r>
      <w:r w:rsidR="00484E27" w:rsidRPr="003E1B84">
        <w:t xml:space="preserve"> </w:t>
      </w:r>
      <w:r w:rsidR="00BB4893" w:rsidRPr="00194ECC">
        <w:rPr>
          <w:rFonts w:asciiTheme="majorHAnsi" w:hAnsiTheme="majorHAnsi" w:cs="Arial"/>
        </w:rPr>
        <w:t>Ministerstvo vnitra</w:t>
      </w:r>
      <w:r w:rsidRPr="00194ECC">
        <w:rPr>
          <w:rFonts w:asciiTheme="majorHAnsi" w:hAnsiTheme="majorHAnsi" w:cs="Arial"/>
        </w:rPr>
        <w:t xml:space="preserve"> </w:t>
      </w:r>
      <w:r w:rsidR="00C47BC1" w:rsidRPr="00194ECC">
        <w:rPr>
          <w:rFonts w:asciiTheme="majorHAnsi" w:hAnsiTheme="majorHAnsi" w:cs="Arial"/>
        </w:rPr>
        <w:t xml:space="preserve">následně </w:t>
      </w:r>
      <w:r w:rsidRPr="00194ECC">
        <w:rPr>
          <w:rFonts w:asciiTheme="majorHAnsi" w:hAnsiTheme="majorHAnsi" w:cs="Arial"/>
        </w:rPr>
        <w:t xml:space="preserve">cizinci vydá </w:t>
      </w:r>
      <w:r w:rsidR="00C47BC1" w:rsidRPr="00194ECC">
        <w:rPr>
          <w:rFonts w:asciiTheme="majorHAnsi" w:hAnsiTheme="majorHAnsi" w:cs="Arial"/>
        </w:rPr>
        <w:t xml:space="preserve">průkaz </w:t>
      </w:r>
      <w:r w:rsidR="00E4622E" w:rsidRPr="00194ECC">
        <w:rPr>
          <w:rFonts w:asciiTheme="majorHAnsi" w:hAnsiTheme="majorHAnsi" w:cs="Arial"/>
        </w:rPr>
        <w:t>příslušné</w:t>
      </w:r>
      <w:r w:rsidR="009907BF" w:rsidRPr="00194ECC">
        <w:rPr>
          <w:rFonts w:asciiTheme="majorHAnsi" w:hAnsiTheme="majorHAnsi" w:cs="Arial"/>
        </w:rPr>
        <w:t xml:space="preserve"> karty</w:t>
      </w:r>
      <w:ins w:id="33" w:author="BRYCHTA Ondřej, Mgr." w:date="2019-06-20T11:22:00Z">
        <w:r w:rsidR="00147881">
          <w:rPr>
            <w:rFonts w:asciiTheme="majorHAnsi" w:hAnsiTheme="majorHAnsi" w:cs="Arial"/>
          </w:rPr>
          <w:t xml:space="preserve">. </w:t>
        </w:r>
        <w:r w:rsidR="00147881">
          <w:rPr>
            <w:rFonts w:asciiTheme="majorHAnsi" w:hAnsiTheme="majorHAnsi" w:cs="Arial"/>
          </w:rPr>
          <w:t xml:space="preserve">Průkaz zaměstnanecké karty bude předán poté, </w:t>
        </w:r>
      </w:ins>
      <w:ins w:id="34" w:author="BRYCHTA Ondřej, Mgr." w:date="2019-06-17T16:59:00Z">
        <w:r w:rsidR="00D40254">
          <w:rPr>
            <w:rFonts w:asciiTheme="majorHAnsi" w:hAnsiTheme="majorHAnsi" w:cs="Arial"/>
          </w:rPr>
          <w:t xml:space="preserve">co cizinec předloží </w:t>
        </w:r>
        <w:r w:rsidR="00D40254" w:rsidRPr="00D40254">
          <w:rPr>
            <w:rFonts w:asciiTheme="majorHAnsi" w:hAnsiTheme="majorHAnsi" w:cs="Arial"/>
          </w:rPr>
          <w:t>potvrzení vydané jeho zaměstnavatelem, ze kterého vyplývá, že nastoupil na pracovní místo,</w:t>
        </w:r>
        <w:r w:rsidR="00D40254">
          <w:rPr>
            <w:rFonts w:asciiTheme="majorHAnsi" w:hAnsiTheme="majorHAnsi" w:cs="Arial"/>
          </w:rPr>
          <w:t xml:space="preserve"> pro které je karta vydávána</w:t>
        </w:r>
      </w:ins>
      <w:r w:rsidRPr="00194ECC">
        <w:rPr>
          <w:rFonts w:asciiTheme="majorHAnsi" w:hAnsiTheme="majorHAnsi" w:cs="Arial"/>
        </w:rPr>
        <w:t>.</w:t>
      </w:r>
      <w:r w:rsidR="00B1261F" w:rsidRPr="00194ECC">
        <w:rPr>
          <w:rFonts w:asciiTheme="majorHAnsi" w:hAnsiTheme="majorHAnsi" w:cs="Arial"/>
        </w:rPr>
        <w:t xml:space="preserve"> </w:t>
      </w:r>
      <w:r w:rsidR="00484E27" w:rsidRPr="00194ECC">
        <w:rPr>
          <w:rFonts w:asciiTheme="majorHAnsi" w:hAnsiTheme="majorHAnsi" w:cs="Arial"/>
          <w:b/>
        </w:rPr>
        <w:t>Stejnou ohlašovací povinnost splní i rodinní příslušníci</w:t>
      </w:r>
      <w:r w:rsidR="00484E27" w:rsidRPr="00194ECC">
        <w:rPr>
          <w:rFonts w:asciiTheme="majorHAnsi" w:hAnsiTheme="majorHAnsi" w:cs="Arial"/>
        </w:rPr>
        <w:t>. Biome</w:t>
      </w:r>
      <w:r w:rsidR="00916D7F" w:rsidRPr="00194ECC">
        <w:rPr>
          <w:rFonts w:asciiTheme="majorHAnsi" w:hAnsiTheme="majorHAnsi" w:cs="Arial"/>
        </w:rPr>
        <w:t>trické identifikátory b</w:t>
      </w:r>
      <w:r w:rsidR="00484E27" w:rsidRPr="00194ECC">
        <w:rPr>
          <w:rFonts w:asciiTheme="majorHAnsi" w:hAnsiTheme="majorHAnsi" w:cs="Arial"/>
        </w:rPr>
        <w:t>ud</w:t>
      </w:r>
      <w:r w:rsidR="00916D7F" w:rsidRPr="00194ECC">
        <w:rPr>
          <w:rFonts w:asciiTheme="majorHAnsi" w:hAnsiTheme="majorHAnsi" w:cs="Arial"/>
        </w:rPr>
        <w:t>ou</w:t>
      </w:r>
      <w:r w:rsidR="00484E27" w:rsidRPr="00194ECC">
        <w:rPr>
          <w:rFonts w:asciiTheme="majorHAnsi" w:hAnsiTheme="majorHAnsi" w:cs="Arial"/>
        </w:rPr>
        <w:t xml:space="preserve"> za účelem zhotovení průkazu odebírány pouze těm, kteří získávají povolení k dlouhodobému pobytu za účelem společného soužití rodiny s držitelem modré karty</w:t>
      </w:r>
      <w:r w:rsidR="00916D7F" w:rsidRPr="00194ECC">
        <w:rPr>
          <w:rFonts w:asciiTheme="majorHAnsi" w:hAnsiTheme="majorHAnsi" w:cs="Arial"/>
        </w:rPr>
        <w:t xml:space="preserve"> nebo karty vnitropodnikově převedeného zaměstnance.</w:t>
      </w:r>
    </w:p>
    <w:p w14:paraId="57BB63DC" w14:textId="77777777" w:rsidR="00767DA4" w:rsidRPr="003E1B84" w:rsidRDefault="00767DA4" w:rsidP="00767DA4">
      <w:pPr>
        <w:pStyle w:val="Odstavecseseznamem"/>
        <w:spacing w:after="0" w:line="240" w:lineRule="auto"/>
        <w:ind w:left="360"/>
        <w:jc w:val="both"/>
        <w:rPr>
          <w:rFonts w:asciiTheme="majorHAnsi" w:hAnsiTheme="majorHAnsi" w:cs="Arial"/>
          <w:b/>
          <w:bCs/>
        </w:rPr>
      </w:pPr>
    </w:p>
    <w:p w14:paraId="1C11FC0A" w14:textId="2EA344F5" w:rsidR="00AE445F" w:rsidRPr="003E1B84" w:rsidRDefault="00A35E38" w:rsidP="00584398">
      <w:pPr>
        <w:overflowPunct w:val="0"/>
        <w:autoSpaceDE w:val="0"/>
        <w:autoSpaceDN w:val="0"/>
        <w:adjustRightInd w:val="0"/>
        <w:spacing w:after="0" w:line="240" w:lineRule="auto"/>
        <w:jc w:val="both"/>
        <w:textAlignment w:val="baseline"/>
        <w:rPr>
          <w:rFonts w:asciiTheme="majorHAnsi" w:hAnsiTheme="majorHAnsi" w:cs="Arial"/>
          <w:bCs/>
        </w:rPr>
      </w:pPr>
      <w:r w:rsidRPr="003E1B84">
        <w:rPr>
          <w:rFonts w:asciiTheme="majorHAnsi" w:hAnsiTheme="majorHAnsi" w:cs="Arial"/>
        </w:rPr>
        <w:t xml:space="preserve">Pokud je zaměstnavatel do Programu již zařazen a má zájem zaměstnat dalšího cizince, resp. další cizince, podá </w:t>
      </w:r>
      <w:r w:rsidR="00584398" w:rsidRPr="003E1B84">
        <w:rPr>
          <w:rFonts w:asciiTheme="majorHAnsi" w:hAnsiTheme="majorHAnsi" w:cs="Arial"/>
          <w:b/>
        </w:rPr>
        <w:t>Ministerstvu průmyslu a obchodu</w:t>
      </w:r>
      <w:r w:rsidR="00841F6C" w:rsidRPr="003E1B84">
        <w:rPr>
          <w:rFonts w:asciiTheme="majorHAnsi" w:hAnsiTheme="majorHAnsi" w:cs="Arial"/>
        </w:rPr>
        <w:t xml:space="preserve"> nebo </w:t>
      </w:r>
      <w:r w:rsidR="00584398" w:rsidRPr="003E1B84">
        <w:rPr>
          <w:rFonts w:asciiTheme="majorHAnsi" w:hAnsiTheme="majorHAnsi" w:cs="Arial"/>
        </w:rPr>
        <w:t xml:space="preserve">agentuře </w:t>
      </w:r>
      <w:proofErr w:type="spellStart"/>
      <w:r w:rsidR="00584398" w:rsidRPr="003E1B84">
        <w:rPr>
          <w:rFonts w:asciiTheme="majorHAnsi" w:hAnsiTheme="majorHAnsi" w:cs="Arial"/>
        </w:rPr>
        <w:t>CzechInvest</w:t>
      </w:r>
      <w:proofErr w:type="spellEnd"/>
      <w:r w:rsidRPr="003E1B84">
        <w:rPr>
          <w:rFonts w:asciiTheme="majorHAnsi" w:hAnsiTheme="majorHAnsi" w:cs="Arial"/>
          <w:bCs/>
        </w:rPr>
        <w:t xml:space="preserve"> </w:t>
      </w:r>
      <w:r w:rsidRPr="003E1B84">
        <w:rPr>
          <w:rFonts w:asciiTheme="majorHAnsi" w:hAnsiTheme="majorHAnsi" w:cs="Arial"/>
          <w:b/>
          <w:bCs/>
        </w:rPr>
        <w:t>žádost o zařazení dalšího zahraničního zaměstnance</w:t>
      </w:r>
      <w:r w:rsidRPr="003E1B84">
        <w:rPr>
          <w:rFonts w:asciiTheme="majorHAnsi" w:hAnsiTheme="majorHAnsi" w:cs="Arial"/>
          <w:bCs/>
        </w:rPr>
        <w:t xml:space="preserve">. </w:t>
      </w:r>
    </w:p>
    <w:p w14:paraId="7E7F9462" w14:textId="4BDCB186" w:rsidR="00584398" w:rsidRPr="003E1B84" w:rsidRDefault="00584398" w:rsidP="00584398">
      <w:pPr>
        <w:overflowPunct w:val="0"/>
        <w:autoSpaceDE w:val="0"/>
        <w:autoSpaceDN w:val="0"/>
        <w:adjustRightInd w:val="0"/>
        <w:spacing w:after="0" w:line="240" w:lineRule="auto"/>
        <w:jc w:val="both"/>
        <w:textAlignment w:val="baseline"/>
        <w:rPr>
          <w:rFonts w:asciiTheme="majorHAnsi" w:hAnsiTheme="majorHAnsi"/>
        </w:rPr>
      </w:pPr>
    </w:p>
    <w:p w14:paraId="6C934721" w14:textId="7CB40902" w:rsidR="005A65F8" w:rsidRPr="003E1B84" w:rsidRDefault="005A65F8" w:rsidP="00584398">
      <w:pPr>
        <w:overflowPunct w:val="0"/>
        <w:autoSpaceDE w:val="0"/>
        <w:autoSpaceDN w:val="0"/>
        <w:adjustRightInd w:val="0"/>
        <w:spacing w:after="0" w:line="240" w:lineRule="auto"/>
        <w:jc w:val="both"/>
        <w:textAlignment w:val="baseline"/>
        <w:rPr>
          <w:rFonts w:asciiTheme="majorHAnsi" w:hAnsiTheme="majorHAnsi"/>
        </w:rPr>
      </w:pPr>
    </w:p>
    <w:p w14:paraId="21CA972D" w14:textId="271CFAA4" w:rsidR="005A65F8" w:rsidRDefault="005A65F8" w:rsidP="00584398">
      <w:pPr>
        <w:overflowPunct w:val="0"/>
        <w:autoSpaceDE w:val="0"/>
        <w:autoSpaceDN w:val="0"/>
        <w:adjustRightInd w:val="0"/>
        <w:spacing w:after="0" w:line="240" w:lineRule="auto"/>
        <w:jc w:val="both"/>
        <w:textAlignment w:val="baseline"/>
        <w:rPr>
          <w:rFonts w:asciiTheme="majorHAnsi" w:hAnsiTheme="majorHAnsi"/>
        </w:rPr>
      </w:pPr>
    </w:p>
    <w:p w14:paraId="1DC83A2D" w14:textId="7C1803C4" w:rsidR="00163D63" w:rsidRDefault="00163D63" w:rsidP="00584398">
      <w:pPr>
        <w:overflowPunct w:val="0"/>
        <w:autoSpaceDE w:val="0"/>
        <w:autoSpaceDN w:val="0"/>
        <w:adjustRightInd w:val="0"/>
        <w:spacing w:after="0" w:line="240" w:lineRule="auto"/>
        <w:jc w:val="both"/>
        <w:textAlignment w:val="baseline"/>
        <w:rPr>
          <w:rFonts w:asciiTheme="majorHAnsi" w:hAnsiTheme="majorHAnsi"/>
        </w:rPr>
      </w:pPr>
    </w:p>
    <w:p w14:paraId="40556014" w14:textId="78ACE419"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1BB79B01" w14:textId="52AC8B85"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4071522C" w14:textId="31A31FAE"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5A03354B" w14:textId="59D06A17"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2B82CA73" w14:textId="3B3CBF5A"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2485BFFB" w14:textId="78342DEB"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04D28E68" w14:textId="03B65002"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04280A96" w14:textId="01EE34A5"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2A6659A9" w14:textId="74CF29CF"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4A83EAB3" w14:textId="5A2E08AB"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330F6495" w14:textId="19EA2E96"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4809E5B1" w14:textId="70B543B4"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74F332B2" w14:textId="68D0A9F1"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2814812E" w14:textId="24C7FEEF"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278BD1DF" w14:textId="5487A1D3"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72580A52" w14:textId="773A952C"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1D79BD89" w14:textId="68BA74CC"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541FAD8B" w14:textId="62D4496D"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0511C2D4" w14:textId="3E081269"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56B71A4A" w14:textId="21E4BDCE" w:rsidR="006851C0" w:rsidRDefault="006851C0" w:rsidP="00584398">
      <w:pPr>
        <w:overflowPunct w:val="0"/>
        <w:autoSpaceDE w:val="0"/>
        <w:autoSpaceDN w:val="0"/>
        <w:adjustRightInd w:val="0"/>
        <w:spacing w:after="0" w:line="240" w:lineRule="auto"/>
        <w:jc w:val="both"/>
        <w:textAlignment w:val="baseline"/>
        <w:rPr>
          <w:rFonts w:asciiTheme="majorHAnsi" w:hAnsiTheme="majorHAnsi"/>
        </w:rPr>
      </w:pPr>
    </w:p>
    <w:p w14:paraId="5F5242CE" w14:textId="77777777" w:rsidR="006851C0" w:rsidRDefault="006851C0" w:rsidP="00584398">
      <w:pPr>
        <w:overflowPunct w:val="0"/>
        <w:autoSpaceDE w:val="0"/>
        <w:autoSpaceDN w:val="0"/>
        <w:adjustRightInd w:val="0"/>
        <w:spacing w:after="0" w:line="240" w:lineRule="auto"/>
        <w:jc w:val="both"/>
        <w:textAlignment w:val="baseline"/>
        <w:rPr>
          <w:rFonts w:asciiTheme="majorHAnsi" w:hAnsiTheme="majorHAnsi"/>
        </w:rPr>
      </w:pPr>
    </w:p>
    <w:p w14:paraId="5B7BAE28" w14:textId="7846A7CE"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49A06FBD" w14:textId="4800E197"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64DB306D" w14:textId="3AB9464C"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70CAA4B4" w14:textId="116C486A"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0222BE5D" w14:textId="36C89297"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47AC8D29" w14:textId="4B52F142" w:rsidR="006917FB" w:rsidRDefault="006917FB" w:rsidP="00584398">
      <w:pPr>
        <w:overflowPunct w:val="0"/>
        <w:autoSpaceDE w:val="0"/>
        <w:autoSpaceDN w:val="0"/>
        <w:adjustRightInd w:val="0"/>
        <w:spacing w:after="0" w:line="240" w:lineRule="auto"/>
        <w:jc w:val="both"/>
        <w:textAlignment w:val="baseline"/>
        <w:rPr>
          <w:rFonts w:asciiTheme="majorHAnsi" w:hAnsiTheme="majorHAnsi"/>
        </w:rPr>
      </w:pPr>
    </w:p>
    <w:p w14:paraId="78FED1EA" w14:textId="77777777" w:rsidR="005743D5" w:rsidRPr="003E1B84" w:rsidRDefault="005743D5" w:rsidP="005743D5">
      <w:pPr>
        <w:pStyle w:val="Bezmezer1"/>
        <w:rPr>
          <w:rFonts w:asciiTheme="majorHAnsi" w:hAnsiTheme="majorHAnsi"/>
          <w:b/>
          <w:color w:val="4F81BD" w:themeColor="accent1"/>
          <w:sz w:val="28"/>
          <w:szCs w:val="24"/>
        </w:rPr>
      </w:pPr>
      <w:r w:rsidRPr="003E1B84">
        <w:rPr>
          <w:rFonts w:asciiTheme="majorHAnsi" w:hAnsiTheme="majorHAnsi"/>
          <w:b/>
          <w:color w:val="4F81BD" w:themeColor="accent1"/>
          <w:sz w:val="28"/>
          <w:szCs w:val="24"/>
        </w:rPr>
        <w:t xml:space="preserve">Příloha č. </w:t>
      </w:r>
      <w:r w:rsidR="009D371B" w:rsidRPr="003E1B84">
        <w:rPr>
          <w:rFonts w:asciiTheme="majorHAnsi" w:hAnsiTheme="majorHAnsi"/>
          <w:b/>
          <w:color w:val="4F81BD" w:themeColor="accent1"/>
          <w:sz w:val="28"/>
          <w:szCs w:val="24"/>
        </w:rPr>
        <w:t>1</w:t>
      </w:r>
      <w:r w:rsidRPr="003E1B84">
        <w:rPr>
          <w:rFonts w:asciiTheme="majorHAnsi" w:hAnsiTheme="majorHAnsi"/>
          <w:b/>
          <w:color w:val="4F81BD" w:themeColor="accent1"/>
          <w:sz w:val="28"/>
          <w:szCs w:val="24"/>
        </w:rPr>
        <w:t xml:space="preserve"> </w:t>
      </w:r>
    </w:p>
    <w:p w14:paraId="62C7E662" w14:textId="77777777" w:rsidR="006C35C2" w:rsidRPr="003E1B84" w:rsidRDefault="006C35C2" w:rsidP="006C35C2">
      <w:pPr>
        <w:pStyle w:val="Bezmezer1"/>
        <w:jc w:val="center"/>
        <w:rPr>
          <w:rFonts w:asciiTheme="majorHAnsi" w:hAnsiTheme="majorHAnsi"/>
          <w:b/>
          <w:sz w:val="28"/>
          <w:szCs w:val="24"/>
        </w:rPr>
      </w:pPr>
      <w:r w:rsidRPr="003E1B84">
        <w:rPr>
          <w:rFonts w:asciiTheme="majorHAnsi" w:hAnsiTheme="majorHAnsi"/>
          <w:b/>
          <w:sz w:val="28"/>
          <w:szCs w:val="24"/>
        </w:rPr>
        <w:t>Seznam inkubátorů a technologický investorů</w:t>
      </w:r>
    </w:p>
    <w:p w14:paraId="29DE187E" w14:textId="77777777" w:rsidR="006C35C2" w:rsidRPr="003E1B84" w:rsidRDefault="006C35C2" w:rsidP="006C35C2">
      <w:pPr>
        <w:pStyle w:val="Bezmezer1"/>
        <w:rPr>
          <w:rFonts w:asciiTheme="majorHAnsi" w:hAnsiTheme="majorHAnsi"/>
          <w:szCs w:val="24"/>
        </w:rPr>
      </w:pPr>
    </w:p>
    <w:p w14:paraId="485E59E9" w14:textId="77777777" w:rsidR="006C35C2" w:rsidRPr="003E1B84" w:rsidRDefault="006C35C2" w:rsidP="006C35C2">
      <w:pPr>
        <w:autoSpaceDE w:val="0"/>
        <w:autoSpaceDN w:val="0"/>
        <w:adjustRightInd w:val="0"/>
        <w:spacing w:after="0" w:line="240" w:lineRule="auto"/>
        <w:jc w:val="both"/>
        <w:rPr>
          <w:rFonts w:asciiTheme="majorHAnsi" w:hAnsiTheme="majorHAnsi" w:cs="Arial"/>
          <w:color w:val="000000"/>
        </w:rPr>
      </w:pPr>
      <w:r w:rsidRPr="003E1B84">
        <w:rPr>
          <w:rFonts w:asciiTheme="majorHAnsi" w:hAnsiTheme="majorHAnsi" w:cs="Arial"/>
          <w:color w:val="000000"/>
        </w:rPr>
        <w:t>Pro účely zařazování zaměstnavatelů do Programu jsou akceptovány smlouvy o inkubaci nebo doklady o kapitálovém propojení s těmito podnikatelskými inkubátory a technologickými investory:</w:t>
      </w:r>
    </w:p>
    <w:p w14:paraId="66AC2C10" w14:textId="77777777" w:rsidR="006C35C2" w:rsidRPr="003E1B84" w:rsidRDefault="006C35C2" w:rsidP="006C35C2">
      <w:pPr>
        <w:pStyle w:val="Bezmezer1"/>
        <w:rPr>
          <w:rFonts w:asciiTheme="majorHAnsi" w:hAnsiTheme="majorHAnsi"/>
          <w:szCs w:val="24"/>
        </w:rPr>
      </w:pPr>
    </w:p>
    <w:p w14:paraId="76235BA5" w14:textId="77777777" w:rsidR="006C35C2" w:rsidRPr="003E1B84" w:rsidRDefault="006C35C2" w:rsidP="006C35C2">
      <w:pPr>
        <w:pStyle w:val="Bezmezer1"/>
        <w:rPr>
          <w:rFonts w:asciiTheme="majorHAnsi" w:hAnsiTheme="majorHAnsi"/>
          <w:sz w:val="20"/>
        </w:rPr>
      </w:pPr>
    </w:p>
    <w:tbl>
      <w:tblPr>
        <w:tblStyle w:val="Tabulkasmkou4zvraznn51"/>
        <w:tblW w:w="0" w:type="auto"/>
        <w:jc w:val="center"/>
        <w:tblLook w:val="04A0" w:firstRow="1" w:lastRow="0" w:firstColumn="1" w:lastColumn="0" w:noHBand="0" w:noVBand="1"/>
      </w:tblPr>
      <w:tblGrid>
        <w:gridCol w:w="3609"/>
        <w:gridCol w:w="2519"/>
      </w:tblGrid>
      <w:tr w:rsidR="006C35C2" w:rsidRPr="003E1B84" w14:paraId="2A698451" w14:textId="77777777" w:rsidTr="00175F59">
        <w:trPr>
          <w:cnfStyle w:val="100000000000" w:firstRow="1" w:lastRow="0" w:firstColumn="0" w:lastColumn="0" w:oddVBand="0" w:evenVBand="0" w:oddHBand="0"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609" w:type="dxa"/>
            <w:hideMark/>
          </w:tcPr>
          <w:p w14:paraId="457FB01E" w14:textId="77777777" w:rsidR="006C35C2" w:rsidRPr="003E1B84" w:rsidRDefault="006C35C2" w:rsidP="00175F59">
            <w:pPr>
              <w:jc w:val="center"/>
              <w:rPr>
                <w:rFonts w:asciiTheme="majorHAnsi" w:hAnsiTheme="majorHAnsi"/>
                <w:szCs w:val="24"/>
              </w:rPr>
            </w:pPr>
            <w:r w:rsidRPr="003E1B84">
              <w:rPr>
                <w:rFonts w:asciiTheme="majorHAnsi" w:hAnsiTheme="majorHAnsi"/>
                <w:szCs w:val="24"/>
              </w:rPr>
              <w:t>Název subjektu</w:t>
            </w:r>
          </w:p>
        </w:tc>
        <w:tc>
          <w:tcPr>
            <w:tcW w:w="2519" w:type="dxa"/>
            <w:tcBorders>
              <w:right w:val="nil"/>
            </w:tcBorders>
            <w:hideMark/>
          </w:tcPr>
          <w:p w14:paraId="4E944D62" w14:textId="77777777" w:rsidR="006C35C2" w:rsidRPr="003E1B84" w:rsidRDefault="006C35C2" w:rsidP="00175F5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Cs w:val="24"/>
              </w:rPr>
            </w:pPr>
            <w:r w:rsidRPr="003E1B84">
              <w:rPr>
                <w:rFonts w:asciiTheme="majorHAnsi" w:hAnsiTheme="majorHAnsi"/>
                <w:szCs w:val="24"/>
              </w:rPr>
              <w:t>Typ</w:t>
            </w:r>
          </w:p>
        </w:tc>
      </w:tr>
      <w:tr w:rsidR="006C35C2" w:rsidRPr="003E1B84" w14:paraId="39BBE4E1" w14:textId="77777777" w:rsidTr="00175F5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2D05D77E" w14:textId="77777777" w:rsidR="006C35C2" w:rsidRPr="003E1B84" w:rsidRDefault="006C35C2" w:rsidP="00175F59">
            <w:pPr>
              <w:rPr>
                <w:rFonts w:asciiTheme="majorHAnsi" w:hAnsiTheme="majorHAnsi"/>
                <w:b w:val="0"/>
                <w:szCs w:val="24"/>
              </w:rPr>
            </w:pPr>
            <w:proofErr w:type="spellStart"/>
            <w:r w:rsidRPr="003E1B84">
              <w:rPr>
                <w:rFonts w:asciiTheme="majorHAnsi" w:hAnsiTheme="majorHAnsi"/>
                <w:b w:val="0"/>
                <w:szCs w:val="24"/>
              </w:rPr>
              <w:t>Impact</w:t>
            </w:r>
            <w:proofErr w:type="spellEnd"/>
            <w:r w:rsidRPr="003E1B84">
              <w:rPr>
                <w:rFonts w:asciiTheme="majorHAnsi" w:hAnsiTheme="majorHAnsi"/>
                <w:b w:val="0"/>
                <w:szCs w:val="24"/>
              </w:rPr>
              <w:t xml:space="preserve"> HUB (Praha, Brno, Ostrava)</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5428BBDD" w14:textId="77777777" w:rsidR="006C35C2" w:rsidRPr="003E1B84"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4"/>
              </w:rPr>
            </w:pPr>
            <w:r w:rsidRPr="003E1B84">
              <w:rPr>
                <w:rFonts w:asciiTheme="majorHAnsi" w:hAnsiTheme="majorHAnsi"/>
                <w:szCs w:val="24"/>
              </w:rPr>
              <w:t>Inkubátor/investor</w:t>
            </w:r>
          </w:p>
        </w:tc>
      </w:tr>
      <w:tr w:rsidR="006C35C2" w:rsidRPr="003E1B84" w14:paraId="5FD85937" w14:textId="77777777" w:rsidTr="00175F59">
        <w:trPr>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78484C2C" w14:textId="77777777" w:rsidR="006C35C2" w:rsidRPr="003E1B84" w:rsidRDefault="006C35C2" w:rsidP="00175F59">
            <w:pPr>
              <w:rPr>
                <w:rFonts w:asciiTheme="majorHAnsi" w:hAnsiTheme="majorHAnsi"/>
                <w:b w:val="0"/>
                <w:szCs w:val="24"/>
              </w:rPr>
            </w:pPr>
            <w:r w:rsidRPr="003E1B84">
              <w:rPr>
                <w:rFonts w:asciiTheme="majorHAnsi" w:hAnsiTheme="majorHAnsi"/>
                <w:b w:val="0"/>
                <w:szCs w:val="24"/>
              </w:rPr>
              <w:t xml:space="preserve">Jihomoravské inovační centrum </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089F3C48" w14:textId="77777777" w:rsidR="006C35C2" w:rsidRPr="003E1B84" w:rsidRDefault="006C35C2" w:rsidP="00175F5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4"/>
              </w:rPr>
            </w:pPr>
            <w:r w:rsidRPr="003E1B84">
              <w:rPr>
                <w:rFonts w:asciiTheme="majorHAnsi" w:hAnsiTheme="majorHAnsi"/>
                <w:szCs w:val="24"/>
              </w:rPr>
              <w:t>Inkubátor/investor</w:t>
            </w:r>
          </w:p>
        </w:tc>
      </w:tr>
      <w:tr w:rsidR="006C35C2" w:rsidRPr="003E1B84" w14:paraId="257465F1" w14:textId="77777777" w:rsidTr="00175F5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09E382A1" w14:textId="77777777" w:rsidR="006C35C2" w:rsidRPr="003E1B84" w:rsidRDefault="006C35C2" w:rsidP="00175F59">
            <w:pPr>
              <w:rPr>
                <w:rFonts w:asciiTheme="majorHAnsi" w:hAnsiTheme="majorHAnsi"/>
                <w:b w:val="0"/>
                <w:szCs w:val="24"/>
              </w:rPr>
            </w:pPr>
            <w:proofErr w:type="spellStart"/>
            <w:r w:rsidRPr="003E1B84">
              <w:rPr>
                <w:rFonts w:asciiTheme="majorHAnsi" w:hAnsiTheme="majorHAnsi"/>
                <w:b w:val="0"/>
                <w:szCs w:val="24"/>
              </w:rPr>
              <w:t>GreenLight</w:t>
            </w:r>
            <w:proofErr w:type="spellEnd"/>
            <w:r w:rsidRPr="003E1B84">
              <w:rPr>
                <w:rFonts w:asciiTheme="majorHAnsi" w:hAnsiTheme="majorHAnsi"/>
                <w:b w:val="0"/>
                <w:szCs w:val="24"/>
              </w:rPr>
              <w:t>/CPI</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78170053" w14:textId="77777777" w:rsidR="006C35C2" w:rsidRPr="003E1B84"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4"/>
              </w:rPr>
            </w:pPr>
            <w:r w:rsidRPr="003E1B84">
              <w:rPr>
                <w:rFonts w:asciiTheme="majorHAnsi" w:hAnsiTheme="majorHAnsi"/>
                <w:szCs w:val="24"/>
              </w:rPr>
              <w:t>Inkubátor/investor</w:t>
            </w:r>
          </w:p>
        </w:tc>
      </w:tr>
      <w:tr w:rsidR="006C35C2" w:rsidRPr="003E1B84" w14:paraId="1DCBF958" w14:textId="77777777" w:rsidTr="00175F59">
        <w:trPr>
          <w:trHeight w:val="277"/>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7D7796B4" w14:textId="77777777" w:rsidR="006C35C2" w:rsidRPr="003E1B84" w:rsidRDefault="006C35C2" w:rsidP="00175F59">
            <w:pPr>
              <w:rPr>
                <w:rFonts w:asciiTheme="majorHAnsi" w:hAnsiTheme="majorHAnsi"/>
                <w:b w:val="0"/>
                <w:szCs w:val="24"/>
              </w:rPr>
            </w:pPr>
            <w:r w:rsidRPr="003E1B84">
              <w:rPr>
                <w:rFonts w:asciiTheme="majorHAnsi" w:hAnsiTheme="majorHAnsi"/>
                <w:b w:val="0"/>
                <w:szCs w:val="24"/>
              </w:rPr>
              <w:t xml:space="preserve">Prague </w:t>
            </w:r>
            <w:proofErr w:type="spellStart"/>
            <w:r w:rsidRPr="003E1B84">
              <w:rPr>
                <w:rFonts w:asciiTheme="majorHAnsi" w:hAnsiTheme="majorHAnsi"/>
                <w:b w:val="0"/>
                <w:szCs w:val="24"/>
              </w:rPr>
              <w:t>Startup</w:t>
            </w:r>
            <w:proofErr w:type="spellEnd"/>
            <w:r w:rsidRPr="003E1B84">
              <w:rPr>
                <w:rFonts w:asciiTheme="majorHAnsi" w:hAnsiTheme="majorHAnsi"/>
                <w:b w:val="0"/>
                <w:szCs w:val="24"/>
              </w:rPr>
              <w:t xml:space="preserve"> Center</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6FDD7485" w14:textId="77777777" w:rsidR="006C35C2" w:rsidRPr="003E1B84" w:rsidRDefault="006C35C2" w:rsidP="00175F5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4"/>
              </w:rPr>
            </w:pPr>
            <w:r w:rsidRPr="003E1B84">
              <w:rPr>
                <w:rFonts w:asciiTheme="majorHAnsi" w:hAnsiTheme="majorHAnsi"/>
                <w:szCs w:val="24"/>
              </w:rPr>
              <w:t>Inkubátor/investor</w:t>
            </w:r>
          </w:p>
        </w:tc>
      </w:tr>
      <w:tr w:rsidR="006C35C2" w:rsidRPr="003E1B84" w14:paraId="735DA5F5" w14:textId="77777777" w:rsidTr="00175F5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35297585" w14:textId="77777777" w:rsidR="006C35C2" w:rsidRPr="003E1B84" w:rsidRDefault="006C35C2" w:rsidP="00175F59">
            <w:pPr>
              <w:rPr>
                <w:rFonts w:asciiTheme="majorHAnsi" w:hAnsiTheme="majorHAnsi"/>
                <w:b w:val="0"/>
                <w:szCs w:val="24"/>
              </w:rPr>
            </w:pPr>
            <w:proofErr w:type="spellStart"/>
            <w:r w:rsidRPr="003E1B84">
              <w:rPr>
                <w:rFonts w:asciiTheme="majorHAnsi" w:hAnsiTheme="majorHAnsi"/>
                <w:b w:val="0"/>
                <w:szCs w:val="24"/>
              </w:rPr>
              <w:t>StartupYard</w:t>
            </w:r>
            <w:proofErr w:type="spellEnd"/>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128E2CE9" w14:textId="77777777" w:rsidR="006C35C2" w:rsidRPr="003E1B84"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4"/>
              </w:rPr>
            </w:pPr>
            <w:r w:rsidRPr="003E1B84">
              <w:rPr>
                <w:rFonts w:asciiTheme="majorHAnsi" w:hAnsiTheme="majorHAnsi"/>
                <w:szCs w:val="24"/>
              </w:rPr>
              <w:t>Inkubátor/investor</w:t>
            </w:r>
          </w:p>
        </w:tc>
      </w:tr>
      <w:tr w:rsidR="006C35C2" w:rsidRPr="003E1B84" w14:paraId="3C0FF63E" w14:textId="77777777" w:rsidTr="00175F59">
        <w:trPr>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6AB4947F" w14:textId="77777777" w:rsidR="006C35C2" w:rsidRPr="003E1B84" w:rsidRDefault="006C35C2" w:rsidP="00175F59">
            <w:pPr>
              <w:rPr>
                <w:rFonts w:asciiTheme="majorHAnsi" w:hAnsiTheme="majorHAnsi"/>
                <w:b w:val="0"/>
                <w:szCs w:val="24"/>
              </w:rPr>
            </w:pPr>
            <w:r w:rsidRPr="003E1B84">
              <w:rPr>
                <w:rFonts w:asciiTheme="majorHAnsi" w:hAnsiTheme="majorHAnsi"/>
                <w:b w:val="0"/>
                <w:szCs w:val="24"/>
              </w:rPr>
              <w:t>UP21</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2CB1CCF1" w14:textId="77777777" w:rsidR="006C35C2" w:rsidRPr="003E1B84" w:rsidRDefault="006C35C2" w:rsidP="00175F5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4"/>
              </w:rPr>
            </w:pPr>
            <w:r w:rsidRPr="003E1B84">
              <w:rPr>
                <w:rFonts w:asciiTheme="majorHAnsi" w:hAnsiTheme="majorHAnsi"/>
                <w:szCs w:val="24"/>
              </w:rPr>
              <w:t>Inkubátor/investor</w:t>
            </w:r>
          </w:p>
        </w:tc>
      </w:tr>
      <w:tr w:rsidR="006C35C2" w:rsidRPr="003E1B84" w14:paraId="3A19DDAE" w14:textId="77777777" w:rsidTr="00175F5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4B66874F" w14:textId="77777777" w:rsidR="006C35C2" w:rsidRPr="003E1B84" w:rsidRDefault="006C35C2" w:rsidP="00175F59">
            <w:pPr>
              <w:rPr>
                <w:rFonts w:asciiTheme="majorHAnsi" w:hAnsiTheme="majorHAnsi"/>
                <w:b w:val="0"/>
                <w:szCs w:val="24"/>
              </w:rPr>
            </w:pPr>
            <w:r w:rsidRPr="003E1B84">
              <w:rPr>
                <w:rFonts w:asciiTheme="majorHAnsi" w:hAnsiTheme="majorHAnsi"/>
                <w:b w:val="0"/>
                <w:szCs w:val="24"/>
              </w:rPr>
              <w:t>ESA BIC (Prague, Brno)</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3761B2EC" w14:textId="77777777" w:rsidR="006C35C2" w:rsidRPr="003E1B84"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4"/>
              </w:rPr>
            </w:pPr>
            <w:r w:rsidRPr="003E1B84">
              <w:rPr>
                <w:rFonts w:asciiTheme="majorHAnsi" w:hAnsiTheme="majorHAnsi"/>
                <w:szCs w:val="24"/>
              </w:rPr>
              <w:t>Inkubátor/investor</w:t>
            </w:r>
          </w:p>
        </w:tc>
      </w:tr>
      <w:tr w:rsidR="006C35C2" w:rsidRPr="003E1B84" w14:paraId="559230ED" w14:textId="77777777" w:rsidTr="00175F59">
        <w:trPr>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0D5A1CCD" w14:textId="77777777" w:rsidR="006C35C2" w:rsidRPr="003E1B84" w:rsidRDefault="006C35C2" w:rsidP="00175F59">
            <w:pPr>
              <w:rPr>
                <w:rFonts w:asciiTheme="majorHAnsi" w:hAnsiTheme="majorHAnsi"/>
                <w:b w:val="0"/>
                <w:szCs w:val="24"/>
              </w:rPr>
            </w:pPr>
            <w:proofErr w:type="spellStart"/>
            <w:r w:rsidRPr="003E1B84">
              <w:rPr>
                <w:rFonts w:asciiTheme="majorHAnsi" w:hAnsiTheme="majorHAnsi"/>
                <w:b w:val="0"/>
                <w:szCs w:val="24"/>
              </w:rPr>
              <w:t>Credo</w:t>
            </w:r>
            <w:proofErr w:type="spellEnd"/>
            <w:r w:rsidRPr="003E1B84">
              <w:rPr>
                <w:rFonts w:asciiTheme="majorHAnsi" w:hAnsiTheme="majorHAnsi"/>
                <w:b w:val="0"/>
                <w:szCs w:val="24"/>
              </w:rPr>
              <w:t xml:space="preserve"> </w:t>
            </w:r>
            <w:proofErr w:type="spellStart"/>
            <w:r w:rsidRPr="003E1B84">
              <w:rPr>
                <w:rFonts w:asciiTheme="majorHAnsi" w:hAnsiTheme="majorHAnsi"/>
                <w:b w:val="0"/>
                <w:szCs w:val="24"/>
              </w:rPr>
              <w:t>Ventures</w:t>
            </w:r>
            <w:proofErr w:type="spellEnd"/>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550FADFA" w14:textId="77777777" w:rsidR="006C35C2" w:rsidRPr="003E1B84" w:rsidRDefault="006C35C2" w:rsidP="00175F59">
            <w:pPr>
              <w:cnfStyle w:val="000000000000" w:firstRow="0" w:lastRow="0" w:firstColumn="0" w:lastColumn="0" w:oddVBand="0" w:evenVBand="0" w:oddHBand="0" w:evenHBand="0" w:firstRowFirstColumn="0" w:firstRowLastColumn="0" w:lastRowFirstColumn="0" w:lastRowLastColumn="0"/>
              <w:rPr>
                <w:rFonts w:asciiTheme="majorHAnsi" w:hAnsiTheme="majorHAnsi"/>
                <w:szCs w:val="24"/>
              </w:rPr>
            </w:pPr>
            <w:r w:rsidRPr="003E1B84">
              <w:rPr>
                <w:rFonts w:asciiTheme="majorHAnsi" w:hAnsiTheme="majorHAnsi"/>
                <w:szCs w:val="24"/>
              </w:rPr>
              <w:t xml:space="preserve">Investor </w:t>
            </w:r>
          </w:p>
        </w:tc>
      </w:tr>
      <w:tr w:rsidR="006C35C2" w:rsidRPr="003E1B84" w14:paraId="34C97792" w14:textId="77777777" w:rsidTr="00175F59">
        <w:trPr>
          <w:cnfStyle w:val="000000100000" w:firstRow="0" w:lastRow="0" w:firstColumn="0" w:lastColumn="0" w:oddVBand="0" w:evenVBand="0" w:oddHBand="1" w:evenHBand="0" w:firstRowFirstColumn="0" w:firstRowLastColumn="0" w:lastRowFirstColumn="0" w:lastRowLastColumn="0"/>
          <w:trHeight w:val="277"/>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646BDD85" w14:textId="77777777" w:rsidR="006C35C2" w:rsidRPr="003E1B84" w:rsidRDefault="006C35C2" w:rsidP="00175F59">
            <w:pPr>
              <w:rPr>
                <w:rFonts w:asciiTheme="majorHAnsi" w:hAnsiTheme="majorHAnsi"/>
                <w:b w:val="0"/>
                <w:szCs w:val="24"/>
              </w:rPr>
            </w:pPr>
            <w:proofErr w:type="spellStart"/>
            <w:r w:rsidRPr="003E1B84">
              <w:rPr>
                <w:rFonts w:asciiTheme="majorHAnsi" w:hAnsiTheme="majorHAnsi" w:cstheme="minorHAnsi"/>
                <w:b w:val="0"/>
                <w:szCs w:val="24"/>
              </w:rPr>
              <w:t>Rockaway</w:t>
            </w:r>
            <w:proofErr w:type="spellEnd"/>
            <w:r w:rsidRPr="003E1B84">
              <w:rPr>
                <w:rFonts w:asciiTheme="majorHAnsi" w:hAnsiTheme="majorHAnsi" w:cstheme="minorHAnsi"/>
                <w:b w:val="0"/>
                <w:szCs w:val="24"/>
              </w:rPr>
              <w:t xml:space="preserve"> </w:t>
            </w:r>
            <w:proofErr w:type="spellStart"/>
            <w:r w:rsidRPr="003E1B84">
              <w:rPr>
                <w:rFonts w:asciiTheme="majorHAnsi" w:hAnsiTheme="majorHAnsi" w:cstheme="minorHAnsi"/>
                <w:b w:val="0"/>
                <w:szCs w:val="24"/>
              </w:rPr>
              <w:t>Capital</w:t>
            </w:r>
            <w:proofErr w:type="spellEnd"/>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191E26F6" w14:textId="77777777" w:rsidR="006C35C2" w:rsidRPr="003E1B84"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rPr>
            </w:pPr>
            <w:r w:rsidRPr="003E1B84">
              <w:rPr>
                <w:rFonts w:asciiTheme="majorHAnsi" w:hAnsiTheme="majorHAnsi"/>
                <w:szCs w:val="24"/>
              </w:rPr>
              <w:t xml:space="preserve">Investor </w:t>
            </w:r>
          </w:p>
        </w:tc>
      </w:tr>
      <w:tr w:rsidR="006C35C2" w:rsidRPr="003E1B84" w14:paraId="3C9C38BB" w14:textId="77777777" w:rsidTr="00175F59">
        <w:trPr>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2FFCEB77" w14:textId="77777777" w:rsidR="006C35C2" w:rsidRPr="003E1B84" w:rsidRDefault="006C35C2" w:rsidP="00175F59">
            <w:pPr>
              <w:rPr>
                <w:rFonts w:asciiTheme="majorHAnsi" w:hAnsiTheme="majorHAnsi"/>
                <w:b w:val="0"/>
                <w:szCs w:val="24"/>
              </w:rPr>
            </w:pPr>
            <w:proofErr w:type="spellStart"/>
            <w:r w:rsidRPr="003E1B84">
              <w:rPr>
                <w:rFonts w:asciiTheme="majorHAnsi" w:hAnsiTheme="majorHAnsi"/>
                <w:b w:val="0"/>
                <w:szCs w:val="24"/>
              </w:rPr>
              <w:t>Springtide</w:t>
            </w:r>
            <w:proofErr w:type="spellEnd"/>
            <w:r w:rsidRPr="003E1B84">
              <w:rPr>
                <w:rFonts w:asciiTheme="majorHAnsi" w:hAnsiTheme="majorHAnsi"/>
                <w:b w:val="0"/>
                <w:szCs w:val="24"/>
              </w:rPr>
              <w:t xml:space="preserve"> </w:t>
            </w:r>
            <w:proofErr w:type="spellStart"/>
            <w:r w:rsidRPr="003E1B84">
              <w:rPr>
                <w:rFonts w:asciiTheme="majorHAnsi" w:hAnsiTheme="majorHAnsi"/>
                <w:b w:val="0"/>
                <w:szCs w:val="24"/>
              </w:rPr>
              <w:t>Ventures</w:t>
            </w:r>
            <w:proofErr w:type="spellEnd"/>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14E1FC64" w14:textId="77777777" w:rsidR="006C35C2" w:rsidRPr="003E1B84" w:rsidRDefault="006C35C2" w:rsidP="00175F59">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r w:rsidRPr="003E1B84">
              <w:rPr>
                <w:rFonts w:asciiTheme="majorHAnsi" w:hAnsiTheme="majorHAnsi"/>
                <w:szCs w:val="24"/>
              </w:rPr>
              <w:t xml:space="preserve">Investor </w:t>
            </w:r>
          </w:p>
        </w:tc>
      </w:tr>
      <w:tr w:rsidR="006C35C2" w:rsidRPr="003E1B84" w14:paraId="7F847E4E" w14:textId="77777777" w:rsidTr="00175F5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503944CF" w14:textId="77777777" w:rsidR="006C35C2" w:rsidRPr="003E1B84" w:rsidRDefault="006C35C2" w:rsidP="00175F59">
            <w:pPr>
              <w:rPr>
                <w:rFonts w:asciiTheme="majorHAnsi" w:hAnsiTheme="majorHAnsi"/>
                <w:b w:val="0"/>
                <w:szCs w:val="24"/>
              </w:rPr>
            </w:pPr>
            <w:r w:rsidRPr="003E1B84">
              <w:rPr>
                <w:rFonts w:asciiTheme="majorHAnsi" w:hAnsiTheme="majorHAnsi"/>
                <w:b w:val="0"/>
                <w:szCs w:val="24"/>
              </w:rPr>
              <w:t xml:space="preserve">Y Soft </w:t>
            </w:r>
            <w:proofErr w:type="spellStart"/>
            <w:r w:rsidRPr="003E1B84">
              <w:rPr>
                <w:rFonts w:asciiTheme="majorHAnsi" w:hAnsiTheme="majorHAnsi"/>
                <w:b w:val="0"/>
                <w:szCs w:val="24"/>
              </w:rPr>
              <w:t>Ventures</w:t>
            </w:r>
            <w:proofErr w:type="spellEnd"/>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4011A219" w14:textId="77777777" w:rsidR="006C35C2" w:rsidRPr="003E1B84"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rPr>
            </w:pPr>
            <w:r w:rsidRPr="003E1B84">
              <w:rPr>
                <w:rFonts w:asciiTheme="majorHAnsi" w:hAnsiTheme="majorHAnsi"/>
                <w:szCs w:val="24"/>
              </w:rPr>
              <w:t xml:space="preserve">Investor </w:t>
            </w:r>
          </w:p>
        </w:tc>
      </w:tr>
      <w:tr w:rsidR="006C35C2" w:rsidRPr="003E1B84" w14:paraId="0B6538C6" w14:textId="77777777" w:rsidTr="00175F59">
        <w:trPr>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18EE85C0" w14:textId="77777777" w:rsidR="006C35C2" w:rsidRPr="003E1B84" w:rsidRDefault="006C35C2" w:rsidP="00175F59">
            <w:pPr>
              <w:rPr>
                <w:rFonts w:asciiTheme="majorHAnsi" w:hAnsiTheme="majorHAnsi"/>
                <w:b w:val="0"/>
                <w:szCs w:val="24"/>
              </w:rPr>
            </w:pPr>
            <w:r w:rsidRPr="003E1B84">
              <w:rPr>
                <w:rFonts w:asciiTheme="majorHAnsi" w:hAnsiTheme="majorHAnsi" w:cstheme="minorHAnsi"/>
                <w:b w:val="0"/>
                <w:szCs w:val="24"/>
              </w:rPr>
              <w:t xml:space="preserve">J&amp;T </w:t>
            </w:r>
            <w:proofErr w:type="spellStart"/>
            <w:r w:rsidRPr="003E1B84">
              <w:rPr>
                <w:rFonts w:asciiTheme="majorHAnsi" w:hAnsiTheme="majorHAnsi" w:cstheme="minorHAnsi"/>
                <w:b w:val="0"/>
                <w:szCs w:val="24"/>
              </w:rPr>
              <w:t>Ventures</w:t>
            </w:r>
            <w:proofErr w:type="spellEnd"/>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118DE3B4" w14:textId="77777777" w:rsidR="006C35C2" w:rsidRPr="003E1B84" w:rsidRDefault="006C35C2" w:rsidP="00175F59">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r w:rsidRPr="003E1B84">
              <w:rPr>
                <w:rFonts w:asciiTheme="majorHAnsi" w:hAnsiTheme="majorHAnsi"/>
                <w:szCs w:val="24"/>
              </w:rPr>
              <w:t xml:space="preserve">Investor </w:t>
            </w:r>
          </w:p>
        </w:tc>
      </w:tr>
      <w:tr w:rsidR="006C35C2" w:rsidRPr="003E1B84" w14:paraId="2351C783" w14:textId="77777777" w:rsidTr="00175F59">
        <w:trPr>
          <w:cnfStyle w:val="000000100000" w:firstRow="0" w:lastRow="0" w:firstColumn="0" w:lastColumn="0" w:oddVBand="0" w:evenVBand="0" w:oddHBand="1" w:evenHBand="0" w:firstRowFirstColumn="0" w:firstRowLastColumn="0" w:lastRowFirstColumn="0" w:lastRowLastColumn="0"/>
          <w:trHeight w:val="277"/>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453FC93D" w14:textId="77777777" w:rsidR="006C35C2" w:rsidRPr="003E1B84" w:rsidRDefault="006C35C2" w:rsidP="00175F59">
            <w:pPr>
              <w:rPr>
                <w:rFonts w:asciiTheme="majorHAnsi" w:hAnsiTheme="majorHAnsi"/>
                <w:b w:val="0"/>
                <w:szCs w:val="24"/>
              </w:rPr>
            </w:pPr>
            <w:r w:rsidRPr="003E1B84">
              <w:rPr>
                <w:rFonts w:asciiTheme="majorHAnsi" w:hAnsiTheme="majorHAnsi"/>
                <w:b w:val="0"/>
                <w:szCs w:val="24"/>
              </w:rPr>
              <w:t>MITON</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3B1803AD" w14:textId="77777777" w:rsidR="006C35C2" w:rsidRPr="003E1B84"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rPr>
            </w:pPr>
            <w:r w:rsidRPr="003E1B84">
              <w:rPr>
                <w:rFonts w:asciiTheme="majorHAnsi" w:hAnsiTheme="majorHAnsi"/>
                <w:szCs w:val="24"/>
              </w:rPr>
              <w:t xml:space="preserve">Investor </w:t>
            </w:r>
          </w:p>
        </w:tc>
      </w:tr>
      <w:tr w:rsidR="006C35C2" w:rsidRPr="003E1B84" w14:paraId="23CB5405" w14:textId="77777777" w:rsidTr="00175F59">
        <w:trPr>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135FA0E5" w14:textId="77777777" w:rsidR="006C35C2" w:rsidRPr="003E1B84" w:rsidRDefault="006C35C2" w:rsidP="00175F59">
            <w:pPr>
              <w:rPr>
                <w:rFonts w:asciiTheme="majorHAnsi" w:hAnsiTheme="majorHAnsi"/>
                <w:b w:val="0"/>
                <w:szCs w:val="24"/>
              </w:rPr>
            </w:pPr>
            <w:r w:rsidRPr="003E1B84">
              <w:rPr>
                <w:rFonts w:asciiTheme="majorHAnsi" w:hAnsiTheme="majorHAnsi"/>
                <w:b w:val="0"/>
                <w:szCs w:val="24"/>
              </w:rPr>
              <w:t xml:space="preserve">Air </w:t>
            </w:r>
            <w:proofErr w:type="spellStart"/>
            <w:r w:rsidRPr="003E1B84">
              <w:rPr>
                <w:rFonts w:asciiTheme="majorHAnsi" w:hAnsiTheme="majorHAnsi"/>
                <w:b w:val="0"/>
                <w:szCs w:val="24"/>
              </w:rPr>
              <w:t>Ventures</w:t>
            </w:r>
            <w:proofErr w:type="spellEnd"/>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56AC1C6D" w14:textId="77777777" w:rsidR="006C35C2" w:rsidRPr="003E1B84" w:rsidRDefault="006C35C2" w:rsidP="00175F59">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r w:rsidRPr="003E1B84">
              <w:rPr>
                <w:rFonts w:asciiTheme="majorHAnsi" w:hAnsiTheme="majorHAnsi"/>
                <w:szCs w:val="24"/>
              </w:rPr>
              <w:t xml:space="preserve">Investor </w:t>
            </w:r>
          </w:p>
        </w:tc>
      </w:tr>
      <w:tr w:rsidR="006C35C2" w:rsidRPr="003E1B84" w14:paraId="3F6280B7" w14:textId="77777777" w:rsidTr="00175F5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4A63162A" w14:textId="77777777" w:rsidR="006C35C2" w:rsidRPr="003E1B84" w:rsidRDefault="006C35C2" w:rsidP="00175F59">
            <w:pPr>
              <w:rPr>
                <w:rFonts w:asciiTheme="majorHAnsi" w:hAnsiTheme="majorHAnsi"/>
                <w:b w:val="0"/>
                <w:szCs w:val="24"/>
              </w:rPr>
            </w:pPr>
            <w:proofErr w:type="spellStart"/>
            <w:r w:rsidRPr="003E1B84">
              <w:rPr>
                <w:rFonts w:asciiTheme="majorHAnsi" w:hAnsiTheme="majorHAnsi"/>
                <w:b w:val="0"/>
                <w:szCs w:val="24"/>
              </w:rPr>
              <w:t>Incomming</w:t>
            </w:r>
            <w:proofErr w:type="spellEnd"/>
            <w:r w:rsidRPr="003E1B84">
              <w:rPr>
                <w:rFonts w:asciiTheme="majorHAnsi" w:hAnsiTheme="majorHAnsi"/>
                <w:b w:val="0"/>
                <w:szCs w:val="24"/>
              </w:rPr>
              <w:t xml:space="preserve"> </w:t>
            </w:r>
            <w:proofErr w:type="spellStart"/>
            <w:r w:rsidRPr="003E1B84">
              <w:rPr>
                <w:rFonts w:asciiTheme="majorHAnsi" w:hAnsiTheme="majorHAnsi"/>
                <w:b w:val="0"/>
                <w:szCs w:val="24"/>
              </w:rPr>
              <w:t>Ventures</w:t>
            </w:r>
            <w:proofErr w:type="spellEnd"/>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565614A2" w14:textId="77777777" w:rsidR="006C35C2" w:rsidRPr="003E1B84"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rPr>
            </w:pPr>
            <w:r w:rsidRPr="003E1B84">
              <w:rPr>
                <w:rFonts w:asciiTheme="majorHAnsi" w:hAnsiTheme="majorHAnsi"/>
                <w:szCs w:val="24"/>
              </w:rPr>
              <w:t xml:space="preserve">Investor </w:t>
            </w:r>
          </w:p>
        </w:tc>
      </w:tr>
      <w:tr w:rsidR="006C35C2" w:rsidRPr="003E1B84" w14:paraId="0D23A6E5" w14:textId="77777777" w:rsidTr="00175F59">
        <w:trPr>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40F0BB9B" w14:textId="77777777" w:rsidR="006C35C2" w:rsidRPr="003E1B84" w:rsidRDefault="006C35C2" w:rsidP="00175F59">
            <w:pPr>
              <w:rPr>
                <w:rFonts w:asciiTheme="majorHAnsi" w:hAnsiTheme="majorHAnsi"/>
                <w:b w:val="0"/>
                <w:szCs w:val="24"/>
              </w:rPr>
            </w:pPr>
            <w:r w:rsidRPr="003E1B84">
              <w:rPr>
                <w:rFonts w:asciiTheme="majorHAnsi" w:hAnsiTheme="majorHAnsi"/>
                <w:b w:val="0"/>
                <w:szCs w:val="24"/>
              </w:rPr>
              <w:t>JAM VC</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6E59FBF4" w14:textId="77777777" w:rsidR="006C35C2" w:rsidRPr="003E1B84" w:rsidRDefault="006C35C2" w:rsidP="00175F59">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r w:rsidRPr="003E1B84">
              <w:rPr>
                <w:rFonts w:asciiTheme="majorHAnsi" w:hAnsiTheme="majorHAnsi"/>
                <w:szCs w:val="24"/>
              </w:rPr>
              <w:t xml:space="preserve">Investor </w:t>
            </w:r>
          </w:p>
        </w:tc>
      </w:tr>
      <w:tr w:rsidR="006C35C2" w:rsidRPr="003E1B84" w14:paraId="57113B14" w14:textId="77777777" w:rsidTr="00175F59">
        <w:trPr>
          <w:cnfStyle w:val="000000100000" w:firstRow="0" w:lastRow="0" w:firstColumn="0" w:lastColumn="0" w:oddVBand="0" w:evenVBand="0" w:oddHBand="1" w:evenHBand="0" w:firstRowFirstColumn="0" w:firstRowLastColumn="0" w:lastRowFirstColumn="0" w:lastRowLastColumn="0"/>
          <w:trHeight w:val="265"/>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2BC65E5C" w14:textId="77777777" w:rsidR="006C35C2" w:rsidRPr="003E1B84" w:rsidRDefault="006C35C2" w:rsidP="00175F59">
            <w:pPr>
              <w:rPr>
                <w:rFonts w:asciiTheme="majorHAnsi" w:hAnsiTheme="majorHAnsi"/>
                <w:b w:val="0"/>
                <w:szCs w:val="24"/>
              </w:rPr>
            </w:pPr>
            <w:proofErr w:type="spellStart"/>
            <w:r w:rsidRPr="003E1B84">
              <w:rPr>
                <w:rFonts w:asciiTheme="majorHAnsi" w:hAnsiTheme="majorHAnsi"/>
                <w:b w:val="0"/>
                <w:szCs w:val="24"/>
              </w:rPr>
              <w:t>Keiretsu</w:t>
            </w:r>
            <w:proofErr w:type="spellEnd"/>
            <w:r w:rsidRPr="003E1B84">
              <w:rPr>
                <w:rFonts w:asciiTheme="majorHAnsi" w:hAnsiTheme="majorHAnsi"/>
                <w:b w:val="0"/>
                <w:szCs w:val="24"/>
              </w:rPr>
              <w:t xml:space="preserve"> </w:t>
            </w:r>
            <w:proofErr w:type="spellStart"/>
            <w:r w:rsidRPr="003E1B84">
              <w:rPr>
                <w:rFonts w:asciiTheme="majorHAnsi" w:hAnsiTheme="majorHAnsi"/>
                <w:b w:val="0"/>
                <w:szCs w:val="24"/>
              </w:rPr>
              <w:t>Forum</w:t>
            </w:r>
            <w:proofErr w:type="spellEnd"/>
            <w:r w:rsidRPr="003E1B84">
              <w:rPr>
                <w:rFonts w:asciiTheme="majorHAnsi" w:hAnsiTheme="majorHAnsi"/>
                <w:b w:val="0"/>
                <w:szCs w:val="24"/>
              </w:rPr>
              <w:t xml:space="preserve"> Prague</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741EA79E" w14:textId="77777777" w:rsidR="006C35C2" w:rsidRPr="003E1B84"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 w:val="20"/>
              </w:rPr>
            </w:pPr>
            <w:r w:rsidRPr="003E1B84">
              <w:rPr>
                <w:rFonts w:asciiTheme="majorHAnsi" w:hAnsiTheme="majorHAnsi"/>
                <w:szCs w:val="24"/>
              </w:rPr>
              <w:t xml:space="preserve">Investor </w:t>
            </w:r>
          </w:p>
        </w:tc>
      </w:tr>
      <w:tr w:rsidR="006C35C2" w:rsidRPr="003E1B84" w14:paraId="307D409C" w14:textId="77777777" w:rsidTr="00175F59">
        <w:trPr>
          <w:trHeight w:val="306"/>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B1450A5" w14:textId="77777777" w:rsidR="006C35C2" w:rsidRPr="003E1B84" w:rsidRDefault="006C35C2" w:rsidP="00175F59">
            <w:pPr>
              <w:rPr>
                <w:rFonts w:asciiTheme="majorHAnsi" w:hAnsiTheme="majorHAnsi"/>
                <w:b w:val="0"/>
                <w:szCs w:val="24"/>
              </w:rPr>
            </w:pPr>
            <w:r w:rsidRPr="003E1B84">
              <w:rPr>
                <w:rFonts w:asciiTheme="majorHAnsi" w:hAnsiTheme="majorHAnsi"/>
                <w:b w:val="0"/>
                <w:szCs w:val="24"/>
              </w:rPr>
              <w:t xml:space="preserve">ITACA Business </w:t>
            </w:r>
            <w:proofErr w:type="spellStart"/>
            <w:r w:rsidRPr="003E1B84">
              <w:rPr>
                <w:rFonts w:asciiTheme="majorHAnsi" w:hAnsiTheme="majorHAnsi"/>
                <w:b w:val="0"/>
                <w:szCs w:val="24"/>
              </w:rPr>
              <w:t>Incubator</w:t>
            </w:r>
            <w:proofErr w:type="spellEnd"/>
            <w:r w:rsidRPr="003E1B84">
              <w:rPr>
                <w:rFonts w:asciiTheme="majorHAnsi" w:hAnsiTheme="majorHAnsi"/>
                <w:b w:val="0"/>
                <w:szCs w:val="24"/>
              </w:rPr>
              <w:t xml:space="preserve"> SE</w:t>
            </w:r>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566B6BC" w14:textId="77777777" w:rsidR="006C35C2" w:rsidRPr="003E1B84" w:rsidRDefault="006C35C2" w:rsidP="00175F59">
            <w:pPr>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r w:rsidRPr="003E1B84">
              <w:rPr>
                <w:rFonts w:asciiTheme="majorHAnsi" w:hAnsiTheme="majorHAnsi"/>
                <w:szCs w:val="24"/>
              </w:rPr>
              <w:t>Inkubátor/Investor</w:t>
            </w:r>
          </w:p>
        </w:tc>
      </w:tr>
      <w:tr w:rsidR="006C35C2" w:rsidRPr="005E310E" w14:paraId="5EFA5555" w14:textId="77777777" w:rsidTr="00175F59">
        <w:trPr>
          <w:cnfStyle w:val="000000100000" w:firstRow="0" w:lastRow="0" w:firstColumn="0" w:lastColumn="0" w:oddVBand="0" w:evenVBand="0" w:oddHBand="1" w:evenHBand="0" w:firstRowFirstColumn="0" w:firstRowLastColumn="0" w:lastRowFirstColumn="0" w:lastRowLastColumn="0"/>
          <w:trHeight w:val="58"/>
          <w:jc w:val="center"/>
        </w:trPr>
        <w:tc>
          <w:tcPr>
            <w:cnfStyle w:val="001000000000" w:firstRow="0" w:lastRow="0" w:firstColumn="1" w:lastColumn="0" w:oddVBand="0" w:evenVBand="0" w:oddHBand="0" w:evenHBand="0" w:firstRowFirstColumn="0" w:firstRowLastColumn="0" w:lastRowFirstColumn="0" w:lastRowLastColumn="0"/>
            <w:tcW w:w="360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5024733E" w14:textId="77777777" w:rsidR="006C35C2" w:rsidRPr="003E1B84" w:rsidRDefault="006C35C2" w:rsidP="00175F59">
            <w:pPr>
              <w:rPr>
                <w:rFonts w:asciiTheme="majorHAnsi" w:hAnsiTheme="majorHAnsi"/>
                <w:b w:val="0"/>
                <w:szCs w:val="24"/>
              </w:rPr>
            </w:pPr>
            <w:proofErr w:type="spellStart"/>
            <w:r w:rsidRPr="003E1B84">
              <w:rPr>
                <w:rFonts w:asciiTheme="majorHAnsi" w:hAnsiTheme="majorHAnsi"/>
                <w:b w:val="0"/>
                <w:szCs w:val="24"/>
              </w:rPr>
              <w:t>Opifer</w:t>
            </w:r>
            <w:proofErr w:type="spellEnd"/>
            <w:r w:rsidRPr="003E1B84">
              <w:rPr>
                <w:rFonts w:asciiTheme="majorHAnsi" w:hAnsiTheme="majorHAnsi"/>
                <w:b w:val="0"/>
                <w:szCs w:val="24"/>
              </w:rPr>
              <w:t xml:space="preserve"> </w:t>
            </w:r>
            <w:proofErr w:type="spellStart"/>
            <w:r w:rsidRPr="003E1B84">
              <w:rPr>
                <w:rFonts w:asciiTheme="majorHAnsi" w:hAnsiTheme="majorHAnsi"/>
                <w:b w:val="0"/>
                <w:szCs w:val="24"/>
              </w:rPr>
              <w:t>Ventures</w:t>
            </w:r>
            <w:proofErr w:type="spellEnd"/>
          </w:p>
        </w:tc>
        <w:tc>
          <w:tcPr>
            <w:tcW w:w="2519"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hideMark/>
          </w:tcPr>
          <w:p w14:paraId="2165F1CF" w14:textId="77777777" w:rsidR="006C35C2" w:rsidRPr="005E310E" w:rsidRDefault="006C35C2" w:rsidP="00175F59">
            <w:pPr>
              <w:cnfStyle w:val="000000100000" w:firstRow="0" w:lastRow="0" w:firstColumn="0" w:lastColumn="0" w:oddVBand="0" w:evenVBand="0" w:oddHBand="1" w:evenHBand="0" w:firstRowFirstColumn="0" w:firstRowLastColumn="0" w:lastRowFirstColumn="0" w:lastRowLastColumn="0"/>
              <w:rPr>
                <w:rFonts w:asciiTheme="majorHAnsi" w:hAnsiTheme="majorHAnsi"/>
                <w:szCs w:val="24"/>
              </w:rPr>
            </w:pPr>
            <w:r w:rsidRPr="003E1B84">
              <w:rPr>
                <w:rFonts w:asciiTheme="majorHAnsi" w:hAnsiTheme="majorHAnsi"/>
                <w:szCs w:val="24"/>
              </w:rPr>
              <w:t>Inkubátor/investor</w:t>
            </w:r>
          </w:p>
        </w:tc>
      </w:tr>
    </w:tbl>
    <w:p w14:paraId="44A8947E" w14:textId="77777777" w:rsidR="006C35C2" w:rsidRPr="005E310E" w:rsidRDefault="006C35C2" w:rsidP="006C35C2">
      <w:pPr>
        <w:rPr>
          <w:rFonts w:asciiTheme="majorHAnsi" w:hAnsiTheme="majorHAnsi"/>
          <w:szCs w:val="24"/>
        </w:rPr>
      </w:pPr>
    </w:p>
    <w:sectPr w:rsidR="006C35C2" w:rsidRPr="005E310E" w:rsidSect="000C3557">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EE66C2" w16cid:durableId="2047E697"/>
  <w16cid:commentId w16cid:paraId="1625BD2A" w16cid:durableId="2047E698"/>
  <w16cid:commentId w16cid:paraId="40D6AD94" w16cid:durableId="2047E6C8"/>
  <w16cid:commentId w16cid:paraId="06CDDEE3" w16cid:durableId="2047E699"/>
  <w16cid:commentId w16cid:paraId="22EC4EF5" w16cid:durableId="2047E69A"/>
  <w16cid:commentId w16cid:paraId="679181F6" w16cid:durableId="2047E69B"/>
  <w16cid:commentId w16cid:paraId="5433B0C1" w16cid:durableId="2047E703"/>
  <w16cid:commentId w16cid:paraId="5E10B5A7" w16cid:durableId="2047E69C"/>
  <w16cid:commentId w16cid:paraId="4215A3D4" w16cid:durableId="2047E761"/>
  <w16cid:commentId w16cid:paraId="533AE5E3" w16cid:durableId="2047E69D"/>
  <w16cid:commentId w16cid:paraId="1592288F" w16cid:durableId="2047E69E"/>
  <w16cid:commentId w16cid:paraId="232AA96D" w16cid:durableId="2047E69F"/>
  <w16cid:commentId w16cid:paraId="36B28C45" w16cid:durableId="2047E786"/>
  <w16cid:commentId w16cid:paraId="7ABC0C74" w16cid:durableId="2047E6A0"/>
  <w16cid:commentId w16cid:paraId="1B36B2BB" w16cid:durableId="2047E6A1"/>
  <w16cid:commentId w16cid:paraId="1C737BB0" w16cid:durableId="2047E6A2"/>
  <w16cid:commentId w16cid:paraId="155CDAEB" w16cid:durableId="2047E7A0"/>
  <w16cid:commentId w16cid:paraId="264723E4" w16cid:durableId="2047E6A3"/>
  <w16cid:commentId w16cid:paraId="1238B65A" w16cid:durableId="2047E7E3"/>
  <w16cid:commentId w16cid:paraId="24B849FA" w16cid:durableId="2047E6A4"/>
  <w16cid:commentId w16cid:paraId="4CFAC6E6" w16cid:durableId="2047E6A5"/>
  <w16cid:commentId w16cid:paraId="2CEE00FB" w16cid:durableId="2047E6A6"/>
  <w16cid:commentId w16cid:paraId="41A861E5" w16cid:durableId="2047E6A7"/>
  <w16cid:commentId w16cid:paraId="73C05752" w16cid:durableId="2047E85B"/>
  <w16cid:commentId w16cid:paraId="34E2C96B" w16cid:durableId="2047E6A8"/>
  <w16cid:commentId w16cid:paraId="7B55E59C" w16cid:durableId="2047E6A9"/>
  <w16cid:commentId w16cid:paraId="29568669" w16cid:durableId="2047E8DF"/>
  <w16cid:commentId w16cid:paraId="776F43FB" w16cid:durableId="2047E6AA"/>
  <w16cid:commentId w16cid:paraId="028FEC39" w16cid:durableId="2047E6AB"/>
  <w16cid:commentId w16cid:paraId="6665F9E2" w16cid:durableId="2047E911"/>
  <w16cid:commentId w16cid:paraId="60921E37" w16cid:durableId="2047E6AC"/>
  <w16cid:commentId w16cid:paraId="609E0E01" w16cid:durableId="2047E6AD"/>
  <w16cid:commentId w16cid:paraId="2A8C1707" w16cid:durableId="2047E928"/>
  <w16cid:commentId w16cid:paraId="5B5C3923" w16cid:durableId="2047E6AE"/>
  <w16cid:commentId w16cid:paraId="7C08EC7F" w16cid:durableId="2047E6AF"/>
  <w16cid:commentId w16cid:paraId="7D65BCD8" w16cid:durableId="2047E94D"/>
  <w16cid:commentId w16cid:paraId="430A9C49" w16cid:durableId="2047E6B0"/>
  <w16cid:commentId w16cid:paraId="091A7311" w16cid:durableId="2047E6B1"/>
  <w16cid:commentId w16cid:paraId="56BCFEC8" w16cid:durableId="2047E6B2"/>
  <w16cid:commentId w16cid:paraId="2B8733EC" w16cid:durableId="2047E6B3"/>
  <w16cid:commentId w16cid:paraId="7CDFA279" w16cid:durableId="2047E6B4"/>
  <w16cid:commentId w16cid:paraId="2A68EF93" w16cid:durableId="2047E9BA"/>
  <w16cid:commentId w16cid:paraId="16BB985F" w16cid:durableId="2047E6B5"/>
  <w16cid:commentId w16cid:paraId="35D1304E" w16cid:durableId="2047E6B6"/>
  <w16cid:commentId w16cid:paraId="3536F83A" w16cid:durableId="2047E9EA"/>
  <w16cid:commentId w16cid:paraId="18DDA562" w16cid:durableId="2047E6B7"/>
  <w16cid:commentId w16cid:paraId="0A1E720D" w16cid:durableId="2047E6B8"/>
  <w16cid:commentId w16cid:paraId="4D0A2135" w16cid:durableId="2047E6B9"/>
  <w16cid:commentId w16cid:paraId="1E2DD11A" w16cid:durableId="2047E6BA"/>
  <w16cid:commentId w16cid:paraId="5EBB829F" w16cid:durableId="2047EA16"/>
  <w16cid:commentId w16cid:paraId="5A8F0618" w16cid:durableId="2047E6BB"/>
  <w16cid:commentId w16cid:paraId="3BE9BBFB" w16cid:durableId="2047EA62"/>
  <w16cid:commentId w16cid:paraId="10DD704A" w16cid:durableId="2047E6BC"/>
  <w16cid:commentId w16cid:paraId="1A299423" w16cid:durableId="2047EADC"/>
  <w16cid:commentId w16cid:paraId="4824C09B" w16cid:durableId="2047E6BD"/>
  <w16cid:commentId w16cid:paraId="44FDD57F" w16cid:durableId="2047E6BE"/>
  <w16cid:commentId w16cid:paraId="58F44526" w16cid:durableId="2047E6BF"/>
  <w16cid:commentId w16cid:paraId="2E0D9EBE" w16cid:durableId="2047EB14"/>
  <w16cid:commentId w16cid:paraId="5B8FB3FE" w16cid:durableId="2047E6C0"/>
  <w16cid:commentId w16cid:paraId="32F8F05D" w16cid:durableId="2047E6C1"/>
  <w16cid:commentId w16cid:paraId="1329F881" w16cid:durableId="2047EB1B"/>
  <w16cid:commentId w16cid:paraId="4C2F22BC" w16cid:durableId="2047E6C2"/>
  <w16cid:commentId w16cid:paraId="47547724" w16cid:durableId="2047E6C3"/>
  <w16cid:commentId w16cid:paraId="0E6B68B0" w16cid:durableId="2047EB24"/>
  <w16cid:commentId w16cid:paraId="499BDBCA" w16cid:durableId="2047E6C4"/>
  <w16cid:commentId w16cid:paraId="7B4BA288" w16cid:durableId="2047E6C5"/>
  <w16cid:commentId w16cid:paraId="1FA7268E" w16cid:durableId="2047E6C6"/>
  <w16cid:commentId w16cid:paraId="6A7EE5D5" w16cid:durableId="2047E6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0ED15" w14:textId="77777777" w:rsidR="00065CAF" w:rsidRDefault="00065CAF" w:rsidP="00D40447">
      <w:pPr>
        <w:spacing w:after="0" w:line="240" w:lineRule="auto"/>
      </w:pPr>
      <w:r>
        <w:separator/>
      </w:r>
    </w:p>
  </w:endnote>
  <w:endnote w:type="continuationSeparator" w:id="0">
    <w:p w14:paraId="2B408CB7" w14:textId="77777777" w:rsidR="00065CAF" w:rsidRDefault="00065CAF" w:rsidP="00D40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altName w:val="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855802"/>
      <w:docPartObj>
        <w:docPartGallery w:val="Page Numbers (Bottom of Page)"/>
        <w:docPartUnique/>
      </w:docPartObj>
    </w:sdtPr>
    <w:sdtEndPr/>
    <w:sdtContent>
      <w:p w14:paraId="40E42605" w14:textId="781C54DF" w:rsidR="008B6B3D" w:rsidRDefault="008B6B3D">
        <w:pPr>
          <w:pStyle w:val="Zpat"/>
          <w:jc w:val="right"/>
        </w:pPr>
        <w:r w:rsidRPr="00135FA2">
          <w:rPr>
            <w:rFonts w:asciiTheme="majorHAnsi" w:hAnsiTheme="majorHAnsi"/>
          </w:rPr>
          <w:fldChar w:fldCharType="begin"/>
        </w:r>
        <w:r w:rsidRPr="00135FA2">
          <w:rPr>
            <w:rFonts w:asciiTheme="majorHAnsi" w:hAnsiTheme="majorHAnsi"/>
          </w:rPr>
          <w:instrText>PAGE   \* MERGEFORMAT</w:instrText>
        </w:r>
        <w:r w:rsidRPr="00135FA2">
          <w:rPr>
            <w:rFonts w:asciiTheme="majorHAnsi" w:hAnsiTheme="majorHAnsi"/>
          </w:rPr>
          <w:fldChar w:fldCharType="separate"/>
        </w:r>
        <w:r w:rsidR="002E6B79">
          <w:rPr>
            <w:rFonts w:asciiTheme="majorHAnsi" w:hAnsiTheme="majorHAnsi"/>
            <w:noProof/>
          </w:rPr>
          <w:t>12</w:t>
        </w:r>
        <w:r w:rsidRPr="00135FA2">
          <w:rPr>
            <w:rFonts w:asciiTheme="majorHAnsi" w:hAnsiTheme="majorHAnsi"/>
          </w:rPr>
          <w:fldChar w:fldCharType="end"/>
        </w:r>
      </w:p>
    </w:sdtContent>
  </w:sdt>
  <w:p w14:paraId="0B9353CE" w14:textId="77777777" w:rsidR="008B6B3D" w:rsidRDefault="008B6B3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BC261" w14:textId="77777777" w:rsidR="00065CAF" w:rsidRDefault="00065CAF" w:rsidP="00D40447">
      <w:pPr>
        <w:spacing w:after="0" w:line="240" w:lineRule="auto"/>
      </w:pPr>
      <w:r>
        <w:separator/>
      </w:r>
    </w:p>
  </w:footnote>
  <w:footnote w:type="continuationSeparator" w:id="0">
    <w:p w14:paraId="7B3986DA" w14:textId="77777777" w:rsidR="00065CAF" w:rsidRDefault="00065CAF" w:rsidP="00D40447">
      <w:pPr>
        <w:spacing w:after="0" w:line="240" w:lineRule="auto"/>
      </w:pPr>
      <w:r>
        <w:continuationSeparator/>
      </w:r>
    </w:p>
  </w:footnote>
  <w:footnote w:id="1">
    <w:p w14:paraId="4CB453C3" w14:textId="24604774" w:rsidR="0031370E" w:rsidRDefault="0031370E" w:rsidP="0031370E">
      <w:pPr>
        <w:pStyle w:val="Textpoznpodarou"/>
        <w:rPr>
          <w:rFonts w:asciiTheme="majorHAnsi" w:hAnsiTheme="majorHAnsi" w:cstheme="majorHAnsi"/>
        </w:rPr>
      </w:pPr>
      <w:r w:rsidRPr="00BE45D0">
        <w:rPr>
          <w:rStyle w:val="Znakapoznpodarou"/>
          <w:rFonts w:asciiTheme="majorHAnsi" w:hAnsiTheme="majorHAnsi" w:cstheme="majorHAnsi"/>
        </w:rPr>
        <w:footnoteRef/>
      </w:r>
      <w:r w:rsidR="006E5F07" w:rsidRPr="00BE45D0">
        <w:rPr>
          <w:rFonts w:asciiTheme="majorHAnsi" w:hAnsiTheme="majorHAnsi" w:cstheme="majorHAnsi"/>
        </w:rPr>
        <w:t xml:space="preserve"> </w:t>
      </w:r>
      <w:r w:rsidR="00FF39C3" w:rsidRPr="00BE45D0">
        <w:rPr>
          <w:rFonts w:asciiTheme="majorHAnsi" w:hAnsiTheme="majorHAnsi" w:cstheme="majorHAnsi"/>
        </w:rPr>
        <w:t>Po</w:t>
      </w:r>
      <w:r w:rsidR="004F747B" w:rsidRPr="00BE45D0">
        <w:rPr>
          <w:rFonts w:asciiTheme="majorHAnsi" w:hAnsiTheme="majorHAnsi" w:cstheme="majorHAnsi"/>
        </w:rPr>
        <w:t>v</w:t>
      </w:r>
      <w:r w:rsidR="00FF39C3" w:rsidRPr="00BE45D0">
        <w:rPr>
          <w:rFonts w:asciiTheme="majorHAnsi" w:hAnsiTheme="majorHAnsi" w:cstheme="majorHAnsi"/>
        </w:rPr>
        <w:t xml:space="preserve">innost cizince je zakotvena v </w:t>
      </w:r>
      <w:r w:rsidRPr="00BE45D0">
        <w:rPr>
          <w:rFonts w:asciiTheme="majorHAnsi" w:hAnsiTheme="majorHAnsi" w:cstheme="majorHAnsi"/>
        </w:rPr>
        <w:t>§ 155 odst. 2 a 4 zákona č. 326/1999 Sb., o pobytu cizinců na území ČR.</w:t>
      </w:r>
    </w:p>
  </w:footnote>
  <w:footnote w:id="2">
    <w:p w14:paraId="4A481627" w14:textId="626DA8BC" w:rsidR="00361A20" w:rsidRPr="00BE45D0" w:rsidRDefault="00E23CE7" w:rsidP="00E23CE7">
      <w:pPr>
        <w:pStyle w:val="Textpoznpodarou"/>
        <w:jc w:val="both"/>
        <w:rPr>
          <w:rFonts w:asciiTheme="majorHAnsi" w:hAnsiTheme="majorHAnsi" w:cstheme="majorHAnsi"/>
        </w:rPr>
      </w:pPr>
      <w:r w:rsidRPr="00BE45D0">
        <w:rPr>
          <w:rStyle w:val="Znakapoznpodarou"/>
          <w:rFonts w:asciiTheme="majorHAnsi" w:hAnsiTheme="majorHAnsi" w:cstheme="majorHAnsi"/>
        </w:rPr>
        <w:footnoteRef/>
      </w:r>
      <w:r w:rsidRPr="00BE45D0">
        <w:rPr>
          <w:rFonts w:asciiTheme="majorHAnsi" w:hAnsiTheme="majorHAnsi" w:cstheme="majorHAnsi"/>
        </w:rPr>
        <w:t xml:space="preserve"> Seznam se veden podle</w:t>
      </w:r>
      <w:r w:rsidR="00D11F43" w:rsidRPr="00BE45D0">
        <w:rPr>
          <w:rFonts w:asciiTheme="majorHAnsi" w:hAnsiTheme="majorHAnsi" w:cstheme="majorHAnsi"/>
        </w:rPr>
        <w:t xml:space="preserve"> § 33a </w:t>
      </w:r>
      <w:r w:rsidRPr="00BE45D0">
        <w:rPr>
          <w:rFonts w:asciiTheme="majorHAnsi" w:hAnsiTheme="majorHAnsi" w:cstheme="majorHAnsi"/>
        </w:rPr>
        <w:t xml:space="preserve">zákona č. 130/2002 Sb., o podpoře výzkumu a vývoje z veřejných prostředků </w:t>
      </w:r>
      <w:r w:rsidR="00276D74" w:rsidRPr="00BE45D0">
        <w:rPr>
          <w:rFonts w:asciiTheme="majorHAnsi" w:hAnsiTheme="majorHAnsi" w:cstheme="majorHAnsi"/>
        </w:rPr>
        <w:br/>
      </w:r>
      <w:r w:rsidRPr="00BE45D0">
        <w:rPr>
          <w:rFonts w:asciiTheme="majorHAnsi" w:hAnsiTheme="majorHAnsi" w:cstheme="majorHAnsi"/>
        </w:rPr>
        <w:t>a o změně některých souvisejících zákonů (zákon o podpoře výzkumu a vývoje)</w:t>
      </w:r>
      <w:r w:rsidR="00361A20" w:rsidRPr="00BE45D0">
        <w:rPr>
          <w:rFonts w:asciiTheme="majorHAnsi" w:hAnsiTheme="majorHAnsi" w:cstheme="majorHAnsi"/>
        </w:rPr>
        <w:t xml:space="preserve">: </w:t>
      </w:r>
    </w:p>
    <w:p w14:paraId="5F83C52B" w14:textId="4BE5E0C6" w:rsidR="00361A20" w:rsidRDefault="00065CAF" w:rsidP="00E23CE7">
      <w:pPr>
        <w:pStyle w:val="Textpoznpodarou"/>
        <w:jc w:val="both"/>
        <w:rPr>
          <w:rFonts w:asciiTheme="majorHAnsi" w:hAnsiTheme="majorHAnsi" w:cstheme="majorHAnsi"/>
        </w:rPr>
      </w:pPr>
      <w:hyperlink r:id="rId1" w:history="1">
        <w:r w:rsidR="00361A20" w:rsidRPr="00BE45D0">
          <w:rPr>
            <w:rStyle w:val="Hypertextovodkaz"/>
            <w:rFonts w:asciiTheme="majorHAnsi" w:hAnsiTheme="majorHAnsi" w:cstheme="majorHAnsi"/>
          </w:rPr>
          <w:t>http://www.msmt.cz/vyzkum-a-vyvoj-2/seznam-vyzkumnych-organizaci</w:t>
        </w:r>
      </w:hyperlink>
    </w:p>
    <w:p w14:paraId="731E9EEB" w14:textId="77777777" w:rsidR="00361A20" w:rsidRPr="00E23CE7" w:rsidRDefault="00361A20" w:rsidP="00E23CE7">
      <w:pPr>
        <w:pStyle w:val="Textpoznpodarou"/>
        <w:jc w:val="both"/>
        <w:rPr>
          <w:rFonts w:asciiTheme="majorHAnsi" w:hAnsiTheme="majorHAnsi" w:cstheme="majorHAnsi"/>
        </w:rPr>
      </w:pPr>
    </w:p>
  </w:footnote>
  <w:footnote w:id="3">
    <w:p w14:paraId="22D13DAA" w14:textId="2241B2A7" w:rsidR="00E124AA" w:rsidRPr="00BE45D0" w:rsidRDefault="00E124AA" w:rsidP="00E124AA">
      <w:pPr>
        <w:pStyle w:val="Textpoznpodarou"/>
        <w:jc w:val="both"/>
        <w:rPr>
          <w:rFonts w:asciiTheme="majorHAnsi" w:hAnsiTheme="majorHAnsi" w:cstheme="majorHAnsi"/>
        </w:rPr>
      </w:pPr>
      <w:r w:rsidRPr="00BE45D0">
        <w:rPr>
          <w:rStyle w:val="Znakapoznpodarou"/>
          <w:rFonts w:asciiTheme="majorHAnsi" w:hAnsiTheme="majorHAnsi" w:cstheme="majorHAnsi"/>
        </w:rPr>
        <w:footnoteRef/>
      </w:r>
      <w:r w:rsidR="00FB40CC" w:rsidRPr="00BE45D0">
        <w:rPr>
          <w:rFonts w:asciiTheme="majorHAnsi" w:hAnsiTheme="majorHAnsi" w:cstheme="majorHAnsi"/>
        </w:rPr>
        <w:t xml:space="preserve"> </w:t>
      </w:r>
      <w:r w:rsidR="00267C7C" w:rsidRPr="00BE45D0">
        <w:rPr>
          <w:rFonts w:asciiTheme="majorHAnsi" w:hAnsiTheme="majorHAnsi" w:cstheme="majorHAnsi"/>
        </w:rPr>
        <w:t>Pro zahra</w:t>
      </w:r>
      <w:r w:rsidR="0051601F" w:rsidRPr="00BE45D0">
        <w:rPr>
          <w:rFonts w:asciiTheme="majorHAnsi" w:hAnsiTheme="majorHAnsi" w:cstheme="majorHAnsi"/>
        </w:rPr>
        <w:t xml:space="preserve">niční zaměstnance vykonávající </w:t>
      </w:r>
      <w:r w:rsidR="00941FA2" w:rsidRPr="00BE45D0">
        <w:rPr>
          <w:rFonts w:asciiTheme="majorHAnsi" w:hAnsiTheme="majorHAnsi" w:cstheme="majorHAnsi"/>
        </w:rPr>
        <w:t>zdravotnické profese</w:t>
      </w:r>
      <w:r w:rsidR="00267C7C" w:rsidRPr="00BE45D0">
        <w:rPr>
          <w:rFonts w:asciiTheme="majorHAnsi" w:hAnsiTheme="majorHAnsi" w:cstheme="majorHAnsi"/>
        </w:rPr>
        <w:t xml:space="preserve"> je určen výhradně </w:t>
      </w:r>
      <w:r w:rsidR="00267C7C" w:rsidRPr="00BE45D0">
        <w:rPr>
          <w:rFonts w:asciiTheme="majorHAnsi" w:hAnsiTheme="majorHAnsi" w:cstheme="majorHAnsi"/>
          <w:b/>
        </w:rPr>
        <w:t>Program vysoce kvalifikovaný zaměstnanec</w:t>
      </w:r>
      <w:r w:rsidRPr="00BE45D0">
        <w:rPr>
          <w:rFonts w:asciiTheme="majorHAnsi" w:hAnsiTheme="majorHAnsi" w:cstheme="majorHAnsi"/>
        </w:rPr>
        <w:t>.</w:t>
      </w:r>
    </w:p>
  </w:footnote>
  <w:footnote w:id="4">
    <w:p w14:paraId="1E827C27" w14:textId="77777777" w:rsidR="008B6B3D" w:rsidRDefault="008B6B3D" w:rsidP="00115811">
      <w:pPr>
        <w:pStyle w:val="Bezmezer1"/>
        <w:jc w:val="both"/>
      </w:pPr>
      <w:r w:rsidRPr="00BE45D0">
        <w:rPr>
          <w:rStyle w:val="Znakapoznpodarou"/>
          <w:rFonts w:asciiTheme="majorHAnsi" w:hAnsiTheme="majorHAnsi"/>
        </w:rPr>
        <w:footnoteRef/>
      </w:r>
      <w:r w:rsidRPr="00BE45D0">
        <w:rPr>
          <w:rFonts w:asciiTheme="majorHAnsi" w:hAnsiTheme="majorHAnsi"/>
        </w:rPr>
        <w:t xml:space="preserve"> </w:t>
      </w:r>
      <w:r w:rsidRPr="00BE45D0">
        <w:rPr>
          <w:rFonts w:asciiTheme="majorHAnsi" w:hAnsiTheme="majorHAnsi"/>
          <w:sz w:val="20"/>
          <w:szCs w:val="24"/>
        </w:rPr>
        <w:t>V případě, že cizinec</w:t>
      </w:r>
      <w:r w:rsidRPr="00A67E9D">
        <w:rPr>
          <w:rFonts w:asciiTheme="majorHAnsi" w:hAnsiTheme="majorHAnsi"/>
          <w:sz w:val="20"/>
          <w:szCs w:val="24"/>
        </w:rPr>
        <w:t xml:space="preserve"> bude plnit úkoly vyplývající z předmětu činnosti společnosti, žádá pro tento účel povolení k zaměstnání. Cizinec s tuzemskou obchodní společností nemusí uzavírat pracovněprávní vztah. Povolení </w:t>
      </w:r>
      <w:r w:rsidRPr="00A67E9D">
        <w:rPr>
          <w:rFonts w:asciiTheme="majorHAnsi" w:hAnsiTheme="majorHAnsi"/>
          <w:sz w:val="20"/>
          <w:szCs w:val="24"/>
        </w:rPr>
        <w:br/>
        <w:t xml:space="preserve">k zaměstnání v tomto případě opravňuje cizince k plnění úkolů pro obchodní společnost vyplývajících </w:t>
      </w:r>
      <w:r w:rsidRPr="00A67E9D">
        <w:rPr>
          <w:rFonts w:asciiTheme="majorHAnsi" w:hAnsiTheme="majorHAnsi"/>
          <w:sz w:val="20"/>
          <w:szCs w:val="24"/>
        </w:rPr>
        <w:br/>
        <w:t>z předmětu její činnosti, avšak neslouží jako náležitost žádosti o vydání</w:t>
      </w:r>
      <w:r w:rsidRPr="001924A0">
        <w:rPr>
          <w:rFonts w:asciiTheme="majorHAnsi" w:hAnsiTheme="majorHAnsi"/>
          <w:szCs w:val="24"/>
        </w:rPr>
        <w:t xml:space="preserve"> </w:t>
      </w:r>
      <w:r w:rsidRPr="000C2524">
        <w:rPr>
          <w:rFonts w:asciiTheme="majorHAnsi" w:hAnsiTheme="majorHAnsi"/>
          <w:sz w:val="20"/>
          <w:szCs w:val="24"/>
        </w:rPr>
        <w:t>povolení k pobytu opravňující k výkonu práce nebo jiné výdělečné činnosti</w:t>
      </w:r>
      <w:r w:rsidRPr="00A67E9D">
        <w:rPr>
          <w:rFonts w:asciiTheme="majorHAnsi" w:hAnsiTheme="majorHAnsi"/>
          <w:sz w:val="20"/>
          <w:szCs w:val="24"/>
        </w:rPr>
        <w:t xml:space="preserve">; pro účely povolení pobytu není relevantní. </w:t>
      </w:r>
      <w:r w:rsidRPr="00CD0587">
        <w:rPr>
          <w:rFonts w:asciiTheme="majorHAnsi" w:hAnsiTheme="majorHAnsi"/>
          <w:b/>
          <w:sz w:val="20"/>
          <w:szCs w:val="24"/>
        </w:rPr>
        <w:t>Proces jeho vydání Úřadem práce ČR není součástí Programu</w:t>
      </w:r>
      <w:r w:rsidRPr="00A67E9D">
        <w:rPr>
          <w:rFonts w:asciiTheme="majorHAnsi" w:hAnsiTheme="majorHAnsi"/>
          <w:sz w:val="20"/>
          <w:szCs w:val="24"/>
        </w:rPr>
        <w:t>.</w:t>
      </w:r>
    </w:p>
  </w:footnote>
  <w:footnote w:id="5">
    <w:p w14:paraId="0EE19613" w14:textId="77777777" w:rsidR="008B6B3D" w:rsidRDefault="008B6B3D" w:rsidP="00115811">
      <w:pPr>
        <w:pStyle w:val="Textpoznpodarou"/>
      </w:pPr>
      <w:r w:rsidRPr="00FF076F">
        <w:rPr>
          <w:rFonts w:asciiTheme="majorHAnsi" w:hAnsiTheme="majorHAnsi"/>
          <w:szCs w:val="24"/>
          <w:vertAlign w:val="superscript"/>
          <w:lang w:eastAsia="en-US"/>
        </w:rPr>
        <w:footnoteRef/>
      </w:r>
      <w:r w:rsidRPr="00FF076F">
        <w:rPr>
          <w:rFonts w:asciiTheme="majorHAnsi" w:hAnsiTheme="majorHAnsi"/>
          <w:szCs w:val="24"/>
          <w:vertAlign w:val="superscript"/>
          <w:lang w:eastAsia="en-US"/>
        </w:rPr>
        <w:t xml:space="preserve"> </w:t>
      </w:r>
      <w:r w:rsidRPr="00FF076F">
        <w:rPr>
          <w:rFonts w:asciiTheme="majorHAnsi" w:hAnsiTheme="majorHAnsi"/>
          <w:szCs w:val="24"/>
          <w:lang w:eastAsia="en-US"/>
        </w:rPr>
        <w:t>Program neslouží k vnitropodnikovému převodu absolventa-stážisty.</w:t>
      </w:r>
      <w:r>
        <w:t xml:space="preserve"> </w:t>
      </w:r>
    </w:p>
  </w:footnote>
  <w:footnote w:id="6">
    <w:p w14:paraId="7F470953" w14:textId="77777777" w:rsidR="008B6B3D" w:rsidRPr="005C3FB3" w:rsidRDefault="008B6B3D" w:rsidP="008C37D6">
      <w:pPr>
        <w:pStyle w:val="Textpoznpodarou"/>
        <w:jc w:val="both"/>
        <w:rPr>
          <w:color w:val="000000" w:themeColor="text1"/>
        </w:rPr>
      </w:pPr>
      <w:r>
        <w:rPr>
          <w:rStyle w:val="Znakapoznpodarou"/>
        </w:rPr>
        <w:footnoteRef/>
      </w:r>
      <w:r>
        <w:t xml:space="preserve"> </w:t>
      </w:r>
      <w:r w:rsidRPr="0045700D">
        <w:rPr>
          <w:rFonts w:asciiTheme="majorHAnsi" w:hAnsiTheme="majorHAnsi"/>
        </w:rPr>
        <w:t xml:space="preserve">Vyhláška Ministerstva vnitra č. 429/2010 Sb., stanovící výjimky z povinnosti cizince požádat o vízum nebo </w:t>
      </w:r>
      <w:r w:rsidRPr="005C3FB3">
        <w:rPr>
          <w:rFonts w:asciiTheme="majorHAnsi" w:hAnsiTheme="majorHAnsi"/>
          <w:color w:val="000000" w:themeColor="text1"/>
        </w:rPr>
        <w:t>povolení k pobytu na místně příslušném zastupitelském úřadu.</w:t>
      </w:r>
    </w:p>
  </w:footnote>
  <w:footnote w:id="7">
    <w:p w14:paraId="22D0DA73" w14:textId="44536831" w:rsidR="0024002A" w:rsidRDefault="0024002A">
      <w:pPr>
        <w:pStyle w:val="Textpoznpodarou"/>
      </w:pPr>
      <w:ins w:id="10" w:author="BRYCHTA Ondřej, Mgr." w:date="2019-06-17T16:36:00Z">
        <w:r w:rsidRPr="0024002A">
          <w:rPr>
            <w:rStyle w:val="Znakapoznpodarou"/>
            <w:rFonts w:asciiTheme="majorHAnsi" w:hAnsiTheme="majorHAnsi" w:cstheme="majorHAnsi"/>
          </w:rPr>
          <w:footnoteRef/>
        </w:r>
        <w:r w:rsidRPr="0024002A">
          <w:rPr>
            <w:rFonts w:asciiTheme="majorHAnsi" w:hAnsiTheme="majorHAnsi" w:cstheme="majorHAnsi"/>
          </w:rPr>
          <w:t xml:space="preserve"> </w:t>
        </w:r>
      </w:ins>
      <w:ins w:id="11" w:author="BRYCHTA Ondřej, Mgr." w:date="2019-06-17T16:45:00Z">
        <w:r w:rsidR="00FE5BDF">
          <w:rPr>
            <w:rFonts w:asciiTheme="majorHAnsi" w:hAnsiTheme="majorHAnsi" w:cstheme="majorHAnsi"/>
          </w:rPr>
          <w:t xml:space="preserve">U žadatelů o zaměstnanecké karty v </w:t>
        </w:r>
      </w:ins>
      <w:ins w:id="12" w:author="BRYCHTA Ondřej, Mgr." w:date="2019-06-17T16:36:00Z">
        <w:r w:rsidRPr="0024002A">
          <w:rPr>
            <w:rFonts w:asciiTheme="majorHAnsi" w:hAnsiTheme="majorHAnsi" w:cstheme="majorHAnsi"/>
          </w:rPr>
          <w:t>souladu s § 79 zákona č. 262/2006 Sb., zákoníku práce</w:t>
        </w:r>
        <w:r>
          <w:rPr>
            <w:rFonts w:asciiTheme="majorHAnsi" w:hAnsiTheme="majorHAnsi" w:cstheme="majorHAnsi"/>
          </w:rPr>
          <w:t>.</w:t>
        </w:r>
      </w:ins>
    </w:p>
  </w:footnote>
  <w:footnote w:id="8">
    <w:p w14:paraId="633DBEB8" w14:textId="482F9B09" w:rsidR="008B6B3D" w:rsidRDefault="008B6B3D" w:rsidP="005A66BA">
      <w:pPr>
        <w:pStyle w:val="Textpoznpodarou"/>
        <w:jc w:val="both"/>
      </w:pPr>
      <w:r w:rsidRPr="005C3FB3">
        <w:rPr>
          <w:rStyle w:val="Znakapoznpodarou"/>
          <w:color w:val="000000" w:themeColor="text1"/>
          <w:shd w:val="clear" w:color="auto" w:fill="FFFFFF" w:themeFill="background1"/>
        </w:rPr>
        <w:footnoteRef/>
      </w:r>
      <w:r w:rsidRPr="005C3FB3">
        <w:rPr>
          <w:rFonts w:asciiTheme="majorHAnsi" w:hAnsiTheme="majorHAnsi"/>
          <w:color w:val="000000" w:themeColor="text1"/>
          <w:shd w:val="clear" w:color="auto" w:fill="FFFFFF" w:themeFill="background1"/>
        </w:rPr>
        <w:t xml:space="preserve"> Zaměstnavateli je dána možnost výběru ohledně garance minimální výše mzdy/platu. Zaměstnavatel si vybere jednu z uvedených možností - tj. pokud bude žádáno o modrou kartu</w:t>
      </w:r>
      <w:r w:rsidR="00EC190C">
        <w:rPr>
          <w:rFonts w:asciiTheme="majorHAnsi" w:hAnsiTheme="majorHAnsi"/>
          <w:color w:val="000000" w:themeColor="text1"/>
          <w:shd w:val="clear" w:color="auto" w:fill="FFFFFF" w:themeFill="background1"/>
        </w:rPr>
        <w:t>,</w:t>
      </w:r>
      <w:r w:rsidRPr="005C3FB3">
        <w:rPr>
          <w:rFonts w:asciiTheme="majorHAnsi" w:hAnsiTheme="majorHAnsi"/>
          <w:color w:val="000000" w:themeColor="text1"/>
          <w:shd w:val="clear" w:color="auto" w:fill="FFFFFF" w:themeFill="background1"/>
        </w:rPr>
        <w:t xml:space="preserve"> pak bude v čestném prohlášení garantovat výši mzdy/platu v minimální výši stanovené pro modré karty</w:t>
      </w:r>
      <w:r w:rsidR="00F12BBA">
        <w:rPr>
          <w:rFonts w:asciiTheme="majorHAnsi" w:hAnsiTheme="majorHAnsi"/>
          <w:color w:val="000000" w:themeColor="text1"/>
          <w:shd w:val="clear" w:color="auto" w:fill="FFFFFF" w:themeFill="background1"/>
        </w:rPr>
        <w:t>,</w:t>
      </w:r>
      <w:r w:rsidRPr="005C3FB3">
        <w:rPr>
          <w:rFonts w:asciiTheme="majorHAnsi" w:hAnsiTheme="majorHAnsi"/>
          <w:color w:val="000000" w:themeColor="text1"/>
          <w:shd w:val="clear" w:color="auto" w:fill="FFFFFF" w:themeFill="background1"/>
        </w:rPr>
        <w:t xml:space="preserve"> a pokud o zaměstnaneckou kartu</w:t>
      </w:r>
      <w:r w:rsidR="00C10630">
        <w:rPr>
          <w:rFonts w:asciiTheme="majorHAnsi" w:hAnsiTheme="majorHAnsi"/>
          <w:color w:val="000000" w:themeColor="text1"/>
          <w:shd w:val="clear" w:color="auto" w:fill="FFFFFF" w:themeFill="background1"/>
        </w:rPr>
        <w:t>,</w:t>
      </w:r>
      <w:r w:rsidRPr="005C3FB3">
        <w:rPr>
          <w:rFonts w:asciiTheme="majorHAnsi" w:hAnsiTheme="majorHAnsi"/>
          <w:color w:val="000000" w:themeColor="text1"/>
          <w:shd w:val="clear" w:color="auto" w:fill="FFFFFF" w:themeFill="background1"/>
        </w:rPr>
        <w:t xml:space="preserve"> tak zvolí buď garanci mzdy/platu podle příslušné podskupiny CZ-ISCO anebo v minimální výši stanovené pro modré karty. </w:t>
      </w:r>
      <w:r w:rsidRPr="0091113D">
        <w:rPr>
          <w:rFonts w:asciiTheme="majorHAnsi" w:hAnsiTheme="majorHAnsi"/>
          <w:color w:val="000000" w:themeColor="text1"/>
          <w:shd w:val="clear" w:color="auto" w:fill="FFFFFF" w:themeFill="background1"/>
        </w:rPr>
        <w:t xml:space="preserve">V žádosti o zařazení do Programu zároveň uvede, </w:t>
      </w:r>
      <w:proofErr w:type="gramStart"/>
      <w:r w:rsidRPr="0091113D">
        <w:rPr>
          <w:rFonts w:asciiTheme="majorHAnsi" w:hAnsiTheme="majorHAnsi"/>
          <w:color w:val="000000" w:themeColor="text1"/>
          <w:shd w:val="clear" w:color="auto" w:fill="FFFFFF" w:themeFill="background1"/>
        </w:rPr>
        <w:t>zda-</w:t>
      </w:r>
      <w:proofErr w:type="spellStart"/>
      <w:r w:rsidRPr="0091113D">
        <w:rPr>
          <w:rFonts w:asciiTheme="majorHAnsi" w:hAnsiTheme="majorHAnsi"/>
          <w:color w:val="000000" w:themeColor="text1"/>
          <w:shd w:val="clear" w:color="auto" w:fill="FFFFFF" w:themeFill="background1"/>
        </w:rPr>
        <w:t>li</w:t>
      </w:r>
      <w:proofErr w:type="spellEnd"/>
      <w:r w:rsidRPr="0091113D">
        <w:rPr>
          <w:rFonts w:asciiTheme="majorHAnsi" w:hAnsiTheme="majorHAnsi"/>
          <w:color w:val="000000" w:themeColor="text1"/>
          <w:shd w:val="clear" w:color="auto" w:fill="FFFFFF" w:themeFill="background1"/>
        </w:rPr>
        <w:t xml:space="preserve"> bude</w:t>
      </w:r>
      <w:proofErr w:type="gramEnd"/>
      <w:r w:rsidRPr="0091113D">
        <w:rPr>
          <w:rFonts w:asciiTheme="majorHAnsi" w:hAnsiTheme="majorHAnsi"/>
          <w:color w:val="000000" w:themeColor="text1"/>
          <w:shd w:val="clear" w:color="auto" w:fill="FFFFFF" w:themeFill="background1"/>
        </w:rPr>
        <w:t xml:space="preserve"> u konkrétního zaměstnance žádáno </w:t>
      </w:r>
      <w:r w:rsidR="00EC190C">
        <w:rPr>
          <w:rFonts w:asciiTheme="majorHAnsi" w:hAnsiTheme="majorHAnsi"/>
          <w:color w:val="000000" w:themeColor="text1"/>
          <w:shd w:val="clear" w:color="auto" w:fill="FFFFFF" w:themeFill="background1"/>
        </w:rPr>
        <w:br/>
      </w:r>
      <w:r w:rsidRPr="0091113D">
        <w:rPr>
          <w:rFonts w:asciiTheme="majorHAnsi" w:hAnsiTheme="majorHAnsi"/>
          <w:color w:val="000000" w:themeColor="text1"/>
          <w:shd w:val="clear" w:color="auto" w:fill="FFFFFF" w:themeFill="background1"/>
        </w:rPr>
        <w:t xml:space="preserve">o zaměstnaneckou či modrou kartu, a to z důvodu kontroly dodržování mzdového kritéria ze strany </w:t>
      </w:r>
      <w:r w:rsidR="001437A5" w:rsidRPr="0091113D">
        <w:rPr>
          <w:rFonts w:asciiTheme="majorHAnsi" w:hAnsiTheme="majorHAnsi"/>
          <w:color w:val="000000" w:themeColor="text1"/>
          <w:shd w:val="clear" w:color="auto" w:fill="FFFFFF" w:themeFill="background1"/>
        </w:rPr>
        <w:t xml:space="preserve">Ministerstva průmyslu a obchodu </w:t>
      </w:r>
      <w:r w:rsidRPr="00014A24">
        <w:rPr>
          <w:rFonts w:asciiTheme="majorHAnsi" w:hAnsiTheme="majorHAnsi"/>
          <w:color w:val="000000" w:themeColor="text1"/>
          <w:shd w:val="clear" w:color="auto" w:fill="FFFFFF" w:themeFill="background1"/>
        </w:rPr>
        <w:t xml:space="preserve">či </w:t>
      </w:r>
      <w:r w:rsidR="001437A5" w:rsidRPr="00014A24">
        <w:rPr>
          <w:rFonts w:asciiTheme="majorHAnsi" w:hAnsiTheme="majorHAnsi"/>
          <w:color w:val="000000" w:themeColor="text1"/>
          <w:shd w:val="clear" w:color="auto" w:fill="FFFFFF" w:themeFill="background1"/>
        </w:rPr>
        <w:t xml:space="preserve">agentury </w:t>
      </w:r>
      <w:proofErr w:type="spellStart"/>
      <w:r w:rsidR="001437A5" w:rsidRPr="00014A24">
        <w:rPr>
          <w:rFonts w:asciiTheme="majorHAnsi" w:hAnsiTheme="majorHAnsi"/>
          <w:color w:val="000000" w:themeColor="text1"/>
          <w:shd w:val="clear" w:color="auto" w:fill="FFFFFF" w:themeFill="background1"/>
        </w:rPr>
        <w:t>CzechInvest</w:t>
      </w:r>
      <w:proofErr w:type="spellEnd"/>
      <w:r w:rsidRPr="00014A24">
        <w:rPr>
          <w:rFonts w:asciiTheme="majorHAnsi" w:hAnsiTheme="majorHAnsi"/>
          <w:color w:val="000000" w:themeColor="text1"/>
          <w:shd w:val="clear" w:color="auto" w:fill="FFFFFF" w:themeFill="background1"/>
        </w:rPr>
        <w:t>.</w:t>
      </w:r>
      <w:bookmarkStart w:id="13" w:name="_GoBack"/>
      <w:bookmarkEnd w:id="13"/>
    </w:p>
  </w:footnote>
  <w:footnote w:id="9">
    <w:p w14:paraId="1D9949EF" w14:textId="4C57CEF2" w:rsidR="003E434F" w:rsidRDefault="003E434F">
      <w:pPr>
        <w:pStyle w:val="Textpoznpodarou"/>
      </w:pPr>
      <w:ins w:id="21" w:author="BRYCHTA Ondřej, Mgr." w:date="2019-06-17T16:43:00Z">
        <w:r>
          <w:rPr>
            <w:rStyle w:val="Znakapoznpodarou"/>
          </w:rPr>
          <w:footnoteRef/>
        </w:r>
        <w:r>
          <w:t xml:space="preserve"> </w:t>
        </w:r>
      </w:ins>
      <w:ins w:id="22" w:author="BRYCHTA Ondřej, Mgr." w:date="2019-06-17T16:45:00Z">
        <w:r w:rsidR="00FE5BDF">
          <w:rPr>
            <w:rFonts w:asciiTheme="majorHAnsi" w:hAnsiTheme="majorHAnsi" w:cstheme="majorHAnsi"/>
          </w:rPr>
          <w:t xml:space="preserve">U žadatelů o zaměstnanecké karty v </w:t>
        </w:r>
      </w:ins>
      <w:ins w:id="23" w:author="BRYCHTA Ondřej, Mgr." w:date="2019-06-17T16:43:00Z">
        <w:r w:rsidRPr="0024002A">
          <w:rPr>
            <w:rFonts w:asciiTheme="majorHAnsi" w:hAnsiTheme="majorHAnsi" w:cstheme="majorHAnsi"/>
          </w:rPr>
          <w:t>souladu s § 79 zákona č. 262/2006 Sb., zákoníku práce</w:t>
        </w:r>
        <w:r>
          <w:rPr>
            <w:rFonts w:asciiTheme="majorHAnsi" w:hAnsiTheme="majorHAnsi" w:cstheme="majorHAnsi"/>
          </w:rPr>
          <w:t>.</w:t>
        </w:r>
      </w:ins>
    </w:p>
  </w:footnote>
  <w:footnote w:id="10">
    <w:p w14:paraId="2A31D168" w14:textId="1EA69ABB" w:rsidR="000D7D98" w:rsidRPr="00ED5007" w:rsidRDefault="000D7D98" w:rsidP="00ED5007">
      <w:pPr>
        <w:pStyle w:val="Textpoznpodarou"/>
        <w:jc w:val="both"/>
        <w:rPr>
          <w:rFonts w:asciiTheme="majorHAnsi" w:hAnsiTheme="majorHAnsi" w:cstheme="majorHAnsi"/>
          <w:color w:val="FF0000"/>
        </w:rPr>
      </w:pPr>
      <w:r w:rsidRPr="00F974A2">
        <w:rPr>
          <w:rStyle w:val="Znakapoznpodarou"/>
          <w:rFonts w:asciiTheme="majorHAnsi" w:hAnsiTheme="majorHAnsi" w:cstheme="majorHAnsi"/>
        </w:rPr>
        <w:footnoteRef/>
      </w:r>
      <w:r w:rsidRPr="00F974A2">
        <w:rPr>
          <w:rFonts w:asciiTheme="majorHAnsi" w:hAnsiTheme="majorHAnsi" w:cstheme="majorHAnsi"/>
        </w:rPr>
        <w:t xml:space="preserve"> </w:t>
      </w:r>
      <w:r w:rsidR="00ED5007" w:rsidRPr="00F974A2">
        <w:rPr>
          <w:rFonts w:asciiTheme="majorHAnsi" w:hAnsiTheme="majorHAnsi" w:cstheme="majorHAnsi"/>
        </w:rPr>
        <w:t xml:space="preserve"> Po</w:t>
      </w:r>
      <w:r w:rsidR="00F55D61">
        <w:rPr>
          <w:rFonts w:asciiTheme="majorHAnsi" w:hAnsiTheme="majorHAnsi" w:cstheme="majorHAnsi"/>
        </w:rPr>
        <w:t>ž</w:t>
      </w:r>
      <w:r w:rsidR="00ED5007" w:rsidRPr="00F974A2">
        <w:rPr>
          <w:rFonts w:asciiTheme="majorHAnsi" w:hAnsiTheme="majorHAnsi" w:cstheme="majorHAnsi"/>
        </w:rPr>
        <w:t>adavek opětovného předložení se týká p</w:t>
      </w:r>
      <w:r w:rsidRPr="00F974A2">
        <w:rPr>
          <w:rFonts w:asciiTheme="majorHAnsi" w:hAnsiTheme="majorHAnsi" w:cstheme="majorHAnsi"/>
        </w:rPr>
        <w:t>ouze</w:t>
      </w:r>
      <w:r w:rsidR="00ED5007" w:rsidRPr="00F974A2">
        <w:rPr>
          <w:rFonts w:asciiTheme="majorHAnsi" w:hAnsiTheme="majorHAnsi" w:cstheme="majorHAnsi"/>
        </w:rPr>
        <w:t>:</w:t>
      </w:r>
      <w:r w:rsidRPr="00F974A2">
        <w:rPr>
          <w:rFonts w:asciiTheme="majorHAnsi" w:hAnsiTheme="majorHAnsi" w:cstheme="majorHAnsi"/>
        </w:rPr>
        <w:t xml:space="preserve"> </w:t>
      </w:r>
      <w:r w:rsidR="00ED5007" w:rsidRPr="00F974A2">
        <w:rPr>
          <w:rFonts w:asciiTheme="majorHAnsi" w:hAnsiTheme="majorHAnsi" w:cstheme="majorHAnsi"/>
        </w:rPr>
        <w:t xml:space="preserve">čestného prohlášení investora, smluv uzavřených technologickou společností na dobu určitou, pokud tato uplyne, </w:t>
      </w:r>
      <w:r w:rsidR="007D4D13" w:rsidRPr="00F974A2">
        <w:rPr>
          <w:rFonts w:asciiTheme="majorHAnsi" w:hAnsiTheme="majorHAnsi" w:cstheme="majorHAnsi"/>
        </w:rPr>
        <w:t xml:space="preserve">a </w:t>
      </w:r>
      <w:r w:rsidR="00ED5007" w:rsidRPr="00F974A2">
        <w:rPr>
          <w:rFonts w:asciiTheme="majorHAnsi" w:hAnsiTheme="majorHAnsi" w:cstheme="majorHAnsi"/>
        </w:rPr>
        <w:t>smluv o inkubaci uzavřených start-</w:t>
      </w:r>
      <w:proofErr w:type="spellStart"/>
      <w:r w:rsidR="00ED5007" w:rsidRPr="00F974A2">
        <w:rPr>
          <w:rFonts w:asciiTheme="majorHAnsi" w:hAnsiTheme="majorHAnsi" w:cstheme="majorHAnsi"/>
        </w:rPr>
        <w:t>upem</w:t>
      </w:r>
      <w:proofErr w:type="spellEnd"/>
      <w:r w:rsidR="00ED5007" w:rsidRPr="00F974A2">
        <w:rPr>
          <w:rFonts w:asciiTheme="majorHAnsi" w:hAnsiTheme="majorHAnsi" w:cstheme="majorHAnsi"/>
        </w:rPr>
        <w:t xml:space="preserve"> na dobu určitou, pokud tato uplyne.  </w:t>
      </w:r>
    </w:p>
  </w:footnote>
  <w:footnote w:id="11">
    <w:p w14:paraId="3E72D4A8" w14:textId="66453D63" w:rsidR="008B6B3D" w:rsidRPr="00F47671" w:rsidRDefault="008B6B3D" w:rsidP="004B0C5E">
      <w:pPr>
        <w:pStyle w:val="Textpoznpodarou"/>
        <w:jc w:val="both"/>
        <w:rPr>
          <w:rFonts w:asciiTheme="majorHAnsi" w:hAnsiTheme="majorHAnsi"/>
        </w:rPr>
      </w:pPr>
      <w:r w:rsidRPr="00F47671">
        <w:rPr>
          <w:rStyle w:val="Znakapoznpodarou"/>
          <w:rFonts w:asciiTheme="majorHAnsi" w:hAnsiTheme="majorHAnsi"/>
        </w:rPr>
        <w:footnoteRef/>
      </w:r>
      <w:r w:rsidRPr="00F47671">
        <w:rPr>
          <w:rFonts w:asciiTheme="majorHAnsi" w:hAnsiTheme="majorHAnsi"/>
        </w:rPr>
        <w:t xml:space="preserve"> V případech hodných zvláštního zřetele, které posoudí gestor a </w:t>
      </w:r>
      <w:proofErr w:type="spellStart"/>
      <w:r w:rsidRPr="00F47671">
        <w:rPr>
          <w:rFonts w:asciiTheme="majorHAnsi" w:hAnsiTheme="majorHAnsi"/>
        </w:rPr>
        <w:t>spolugestoři</w:t>
      </w:r>
      <w:proofErr w:type="spellEnd"/>
      <w:r w:rsidRPr="00F47671">
        <w:rPr>
          <w:rFonts w:asciiTheme="majorHAnsi" w:hAnsiTheme="majorHAnsi"/>
        </w:rPr>
        <w:t xml:space="preserve">, lze učinit výjimku </w:t>
      </w:r>
      <w:r w:rsidRPr="00F47671">
        <w:rPr>
          <w:rFonts w:asciiTheme="majorHAnsi" w:hAnsiTheme="majorHAnsi"/>
        </w:rPr>
        <w:br/>
        <w:t xml:space="preserve">a zaměstnavatele do </w:t>
      </w:r>
      <w:r w:rsidRPr="00BE45D0">
        <w:rPr>
          <w:rFonts w:asciiTheme="majorHAnsi" w:hAnsiTheme="majorHAnsi"/>
        </w:rPr>
        <w:t>Programu zařadit.</w:t>
      </w:r>
      <w:r w:rsidR="00415DB2" w:rsidRPr="00BE45D0">
        <w:rPr>
          <w:rFonts w:asciiTheme="majorHAnsi" w:hAnsiTheme="majorHAnsi"/>
        </w:rPr>
        <w:t xml:space="preserve"> Mezi takové důvody patří zejména </w:t>
      </w:r>
      <w:r w:rsidR="002E798A" w:rsidRPr="00BE45D0">
        <w:rPr>
          <w:rFonts w:asciiTheme="majorHAnsi" w:hAnsiTheme="majorHAnsi"/>
        </w:rPr>
        <w:t xml:space="preserve">skutečnost, že zaměstnavatel </w:t>
      </w:r>
      <w:r w:rsidR="00865AB4" w:rsidRPr="00BE45D0">
        <w:rPr>
          <w:rFonts w:asciiTheme="majorHAnsi" w:hAnsiTheme="majorHAnsi"/>
        </w:rPr>
        <w:t>chce prostřednictvím Programu získávat zahraniční pracovníky výlučně do kmenového stavu a ž</w:t>
      </w:r>
      <w:r w:rsidR="00415DB2" w:rsidRPr="00BE45D0">
        <w:rPr>
          <w:rFonts w:asciiTheme="majorHAnsi" w:hAnsiTheme="majorHAnsi"/>
        </w:rPr>
        <w:t>e dočasné přidělování zaměstnanců k uživateli je pouze vedlejší činností</w:t>
      </w:r>
      <w:r w:rsidR="00865AB4" w:rsidRPr="00BE45D0">
        <w:rPr>
          <w:rFonts w:asciiTheme="majorHAnsi" w:hAnsiTheme="majorHAnsi"/>
        </w:rPr>
        <w:t xml:space="preserve"> tohoto zaměstnavatel</w:t>
      </w:r>
      <w:r w:rsidR="00EB527F" w:rsidRPr="00BE45D0">
        <w:rPr>
          <w:rFonts w:asciiTheme="majorHAnsi" w:hAnsiTheme="majorHAnsi"/>
        </w:rPr>
        <w:t>e</w:t>
      </w:r>
      <w:r w:rsidR="00865AB4" w:rsidRPr="00BE45D0">
        <w:rPr>
          <w:rFonts w:asciiTheme="majorHAnsi" w:hAnsiTheme="majorHAnsi"/>
        </w:rPr>
        <w:t>, což</w:t>
      </w:r>
      <w:r w:rsidR="00415DB2" w:rsidRPr="00BE45D0">
        <w:rPr>
          <w:rFonts w:asciiTheme="majorHAnsi" w:hAnsiTheme="majorHAnsi"/>
        </w:rPr>
        <w:t xml:space="preserve"> </w:t>
      </w:r>
      <w:r w:rsidR="00865AB4" w:rsidRPr="00BE45D0">
        <w:rPr>
          <w:rFonts w:asciiTheme="majorHAnsi" w:hAnsiTheme="majorHAnsi"/>
        </w:rPr>
        <w:t>zaměstnavatel</w:t>
      </w:r>
      <w:r w:rsidR="00415DB2" w:rsidRPr="00BE45D0">
        <w:rPr>
          <w:rFonts w:asciiTheme="majorHAnsi" w:hAnsiTheme="majorHAnsi"/>
        </w:rPr>
        <w:t xml:space="preserve"> doloží přehledem své zprostředkovatelské činnosti za uplynulé 2 roky.</w:t>
      </w:r>
    </w:p>
  </w:footnote>
  <w:footnote w:id="12">
    <w:p w14:paraId="565507B9" w14:textId="77777777" w:rsidR="008B6B3D" w:rsidRPr="00BE45D0" w:rsidRDefault="008B6B3D" w:rsidP="00484060">
      <w:pPr>
        <w:pStyle w:val="Textpoznpodarou"/>
        <w:jc w:val="both"/>
      </w:pPr>
      <w:r>
        <w:rPr>
          <w:rStyle w:val="Znakapoznpodarou"/>
        </w:rPr>
        <w:footnoteRef/>
      </w:r>
      <w:r>
        <w:t xml:space="preserve"> </w:t>
      </w:r>
      <w:r w:rsidRPr="003F0E81">
        <w:rPr>
          <w:rFonts w:asciiTheme="majorHAnsi" w:hAnsiTheme="majorHAnsi"/>
        </w:rPr>
        <w:t xml:space="preserve">Institut vyřazení </w:t>
      </w:r>
      <w:r>
        <w:rPr>
          <w:rFonts w:asciiTheme="majorHAnsi" w:hAnsiTheme="majorHAnsi"/>
        </w:rPr>
        <w:t xml:space="preserve">z Programu </w:t>
      </w:r>
      <w:r w:rsidRPr="003F0E81">
        <w:rPr>
          <w:rFonts w:asciiTheme="majorHAnsi" w:hAnsiTheme="majorHAnsi"/>
        </w:rPr>
        <w:t>je nejkrajnějším řešením. Důraz má být kladen především na kontrolu splnění všech stanovených podmínek</w:t>
      </w:r>
      <w:r>
        <w:rPr>
          <w:rFonts w:asciiTheme="majorHAnsi" w:hAnsiTheme="majorHAnsi"/>
        </w:rPr>
        <w:t>,</w:t>
      </w:r>
      <w:r w:rsidRPr="003F0E81">
        <w:rPr>
          <w:rFonts w:asciiTheme="majorHAnsi" w:hAnsiTheme="majorHAnsi"/>
        </w:rPr>
        <w:t xml:space="preserve"> a to již ve fázi prvotního posuzování žádostí o zařazení.</w:t>
      </w:r>
      <w:r>
        <w:rPr>
          <w:rFonts w:asciiTheme="majorHAnsi" w:hAnsiTheme="majorHAnsi"/>
        </w:rPr>
        <w:t xml:space="preserve"> V případě, že budou zjištěny důvody vedoucí k možnému vyřazení z Programu, lze postupovat v případě již jednou zařazeného </w:t>
      </w:r>
      <w:r w:rsidRPr="00BE45D0">
        <w:rPr>
          <w:rFonts w:asciiTheme="majorHAnsi" w:hAnsiTheme="majorHAnsi"/>
        </w:rPr>
        <w:t>zaměstnavatele tak, že nebude přijata jeho žádost o zařazení dalších uchazečů do Programu.</w:t>
      </w:r>
    </w:p>
  </w:footnote>
  <w:footnote w:id="13">
    <w:p w14:paraId="35005F99" w14:textId="03370758" w:rsidR="003904E8" w:rsidRPr="00BE45D0" w:rsidRDefault="003904E8" w:rsidP="003904E8">
      <w:pPr>
        <w:pStyle w:val="Textpoznpodarou"/>
        <w:jc w:val="both"/>
      </w:pPr>
      <w:r w:rsidRPr="00BE45D0">
        <w:rPr>
          <w:rStyle w:val="Znakapoznpodarou"/>
        </w:rPr>
        <w:footnoteRef/>
      </w:r>
      <w:r w:rsidRPr="00BE45D0">
        <w:t xml:space="preserve"> </w:t>
      </w:r>
      <w:r w:rsidRPr="00BE45D0">
        <w:rPr>
          <w:rFonts w:asciiTheme="majorHAnsi" w:hAnsiTheme="majorHAnsi" w:cstheme="majorHAnsi"/>
        </w:rPr>
        <w:t>Mezi vážné důvody tohoto typu může patřit např. získávání zahraničních zaměstnanců s cílem umožnit jejich následný přechod k jinému zaměstnavateli, který nesplňuje podmínky pro zařazení do Programu.</w:t>
      </w:r>
    </w:p>
  </w:footnote>
  <w:footnote w:id="14">
    <w:p w14:paraId="1716241E" w14:textId="77777777" w:rsidR="008B6B3D" w:rsidRDefault="008B6B3D" w:rsidP="00317455">
      <w:pPr>
        <w:pStyle w:val="Textpoznpodarou"/>
        <w:jc w:val="both"/>
      </w:pPr>
      <w:r w:rsidRPr="00BE45D0">
        <w:rPr>
          <w:rStyle w:val="Znakapoznpodarou"/>
        </w:rPr>
        <w:footnoteRef/>
      </w:r>
      <w:r w:rsidRPr="00BE45D0">
        <w:t xml:space="preserve"> </w:t>
      </w:r>
      <w:r w:rsidRPr="00BE45D0">
        <w:rPr>
          <w:rFonts w:asciiTheme="majorHAnsi" w:hAnsiTheme="majorHAnsi"/>
        </w:rPr>
        <w:t>Žádá-li cizinec o modrou kartu, zákon tuto možnost neposkytuje.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0185D"/>
    <w:multiLevelType w:val="hybridMultilevel"/>
    <w:tmpl w:val="D100863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C345B5E"/>
    <w:multiLevelType w:val="hybridMultilevel"/>
    <w:tmpl w:val="009A6E8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3955F0A"/>
    <w:multiLevelType w:val="hybridMultilevel"/>
    <w:tmpl w:val="8570A626"/>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8306FB1"/>
    <w:multiLevelType w:val="hybridMultilevel"/>
    <w:tmpl w:val="58C63122"/>
    <w:lvl w:ilvl="0" w:tplc="04050017">
      <w:start w:val="1"/>
      <w:numFmt w:val="lowerLetter"/>
      <w:lvlText w:val="%1)"/>
      <w:lvlJc w:val="left"/>
      <w:pPr>
        <w:ind w:left="1065" w:hanging="360"/>
      </w:p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 w15:restartNumberingAfterBreak="0">
    <w:nsid w:val="29D50BA4"/>
    <w:multiLevelType w:val="hybridMultilevel"/>
    <w:tmpl w:val="683090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02C4A9B"/>
    <w:multiLevelType w:val="hybridMultilevel"/>
    <w:tmpl w:val="AD3C5988"/>
    <w:lvl w:ilvl="0" w:tplc="04050001">
      <w:start w:val="1"/>
      <w:numFmt w:val="bullet"/>
      <w:lvlText w:val=""/>
      <w:lvlJc w:val="left"/>
      <w:pPr>
        <w:ind w:left="720" w:hanging="360"/>
      </w:pPr>
      <w:rPr>
        <w:rFonts w:ascii="Symbol" w:hAnsi="Symbol" w:hint="default"/>
        <w:b w:val="0"/>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2E47F2D"/>
    <w:multiLevelType w:val="hybridMultilevel"/>
    <w:tmpl w:val="7B8C43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9C6E0D"/>
    <w:multiLevelType w:val="hybridMultilevel"/>
    <w:tmpl w:val="C546AF26"/>
    <w:lvl w:ilvl="0" w:tplc="C2D861EA">
      <w:start w:val="1"/>
      <w:numFmt w:val="decimal"/>
      <w:lvlText w:val="%1."/>
      <w:lvlJc w:val="left"/>
      <w:pPr>
        <w:ind w:left="360" w:hanging="360"/>
      </w:pPr>
      <w:rPr>
        <w:rFonts w:hint="default"/>
        <w:b w:val="0"/>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3C89157E"/>
    <w:multiLevelType w:val="hybridMultilevel"/>
    <w:tmpl w:val="8EBC59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3F352508"/>
    <w:multiLevelType w:val="hybridMultilevel"/>
    <w:tmpl w:val="9ACE3C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531246"/>
    <w:multiLevelType w:val="hybridMultilevel"/>
    <w:tmpl w:val="56182A7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4845307F"/>
    <w:multiLevelType w:val="hybridMultilevel"/>
    <w:tmpl w:val="7A7A097A"/>
    <w:lvl w:ilvl="0" w:tplc="04050001">
      <w:start w:val="1"/>
      <w:numFmt w:val="bullet"/>
      <w:lvlText w:val=""/>
      <w:lvlJc w:val="left"/>
      <w:pPr>
        <w:ind w:left="768" w:hanging="360"/>
      </w:pPr>
      <w:rPr>
        <w:rFonts w:ascii="Symbol" w:hAnsi="Symbol"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2" w15:restartNumberingAfterBreak="0">
    <w:nsid w:val="48B63958"/>
    <w:multiLevelType w:val="hybridMultilevel"/>
    <w:tmpl w:val="6CA0A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9784406"/>
    <w:multiLevelType w:val="hybridMultilevel"/>
    <w:tmpl w:val="D19844C8"/>
    <w:lvl w:ilvl="0" w:tplc="04050017">
      <w:start w:val="1"/>
      <w:numFmt w:val="lowerLetter"/>
      <w:lvlText w:val="%1)"/>
      <w:lvlJc w:val="left"/>
      <w:pPr>
        <w:ind w:left="1065" w:hanging="360"/>
      </w:pPr>
      <w:rPr>
        <w:b w:val="0"/>
      </w:rPr>
    </w:lvl>
    <w:lvl w:ilvl="1" w:tplc="04050001">
      <w:start w:val="1"/>
      <w:numFmt w:val="bullet"/>
      <w:lvlText w:val=""/>
      <w:lvlJc w:val="left"/>
      <w:pPr>
        <w:ind w:left="1785" w:hanging="360"/>
      </w:pPr>
      <w:rPr>
        <w:rFonts w:ascii="Symbol" w:hAnsi="Symbol" w:hint="default"/>
      </w:rPr>
    </w:lvl>
    <w:lvl w:ilvl="2" w:tplc="0405001B">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4" w15:restartNumberingAfterBreak="0">
    <w:nsid w:val="49DF400D"/>
    <w:multiLevelType w:val="hybridMultilevel"/>
    <w:tmpl w:val="639A6D40"/>
    <w:lvl w:ilvl="0" w:tplc="93D03E50">
      <w:start w:val="1"/>
      <w:numFmt w:val="lowerLetter"/>
      <w:lvlText w:val="%1)"/>
      <w:lvlJc w:val="left"/>
      <w:pPr>
        <w:ind w:left="717" w:hanging="360"/>
      </w:pPr>
      <w:rPr>
        <w:b w:val="0"/>
        <w:sz w:val="2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4E945C51"/>
    <w:multiLevelType w:val="hybridMultilevel"/>
    <w:tmpl w:val="9F60B1E2"/>
    <w:lvl w:ilvl="0" w:tplc="E62CE928">
      <w:start w:val="1"/>
      <w:numFmt w:val="decimal"/>
      <w:lvlText w:val="%1)"/>
      <w:lvlJc w:val="left"/>
      <w:pPr>
        <w:ind w:left="360" w:hanging="360"/>
      </w:pPr>
      <w:rPr>
        <w:rFonts w:hint="default"/>
        <w:i w:val="0"/>
      </w:rPr>
    </w:lvl>
    <w:lvl w:ilvl="1" w:tplc="04050003" w:tentative="1">
      <w:start w:val="1"/>
      <w:numFmt w:val="bullet"/>
      <w:lvlText w:val="o"/>
      <w:lvlJc w:val="left"/>
      <w:pPr>
        <w:ind w:left="720" w:hanging="360"/>
      </w:pPr>
      <w:rPr>
        <w:rFonts w:ascii="Courier New" w:hAnsi="Courier New" w:cs="Courier New" w:hint="default"/>
      </w:rPr>
    </w:lvl>
    <w:lvl w:ilvl="2" w:tplc="04050005" w:tentative="1">
      <w:start w:val="1"/>
      <w:numFmt w:val="bullet"/>
      <w:lvlText w:val=""/>
      <w:lvlJc w:val="left"/>
      <w:pPr>
        <w:ind w:left="1440" w:hanging="360"/>
      </w:pPr>
      <w:rPr>
        <w:rFonts w:ascii="Wingdings" w:hAnsi="Wingdings" w:hint="default"/>
      </w:rPr>
    </w:lvl>
    <w:lvl w:ilvl="3" w:tplc="04050001" w:tentative="1">
      <w:start w:val="1"/>
      <w:numFmt w:val="bullet"/>
      <w:lvlText w:val=""/>
      <w:lvlJc w:val="left"/>
      <w:pPr>
        <w:ind w:left="2160" w:hanging="360"/>
      </w:pPr>
      <w:rPr>
        <w:rFonts w:ascii="Symbol" w:hAnsi="Symbol" w:hint="default"/>
      </w:rPr>
    </w:lvl>
    <w:lvl w:ilvl="4" w:tplc="04050003" w:tentative="1">
      <w:start w:val="1"/>
      <w:numFmt w:val="bullet"/>
      <w:lvlText w:val="o"/>
      <w:lvlJc w:val="left"/>
      <w:pPr>
        <w:ind w:left="2880" w:hanging="360"/>
      </w:pPr>
      <w:rPr>
        <w:rFonts w:ascii="Courier New" w:hAnsi="Courier New" w:cs="Courier New" w:hint="default"/>
      </w:rPr>
    </w:lvl>
    <w:lvl w:ilvl="5" w:tplc="04050005" w:tentative="1">
      <w:start w:val="1"/>
      <w:numFmt w:val="bullet"/>
      <w:lvlText w:val=""/>
      <w:lvlJc w:val="left"/>
      <w:pPr>
        <w:ind w:left="3600" w:hanging="360"/>
      </w:pPr>
      <w:rPr>
        <w:rFonts w:ascii="Wingdings" w:hAnsi="Wingdings" w:hint="default"/>
      </w:rPr>
    </w:lvl>
    <w:lvl w:ilvl="6" w:tplc="04050001" w:tentative="1">
      <w:start w:val="1"/>
      <w:numFmt w:val="bullet"/>
      <w:lvlText w:val=""/>
      <w:lvlJc w:val="left"/>
      <w:pPr>
        <w:ind w:left="4320" w:hanging="360"/>
      </w:pPr>
      <w:rPr>
        <w:rFonts w:ascii="Symbol" w:hAnsi="Symbol" w:hint="default"/>
      </w:rPr>
    </w:lvl>
    <w:lvl w:ilvl="7" w:tplc="04050003" w:tentative="1">
      <w:start w:val="1"/>
      <w:numFmt w:val="bullet"/>
      <w:lvlText w:val="o"/>
      <w:lvlJc w:val="left"/>
      <w:pPr>
        <w:ind w:left="5040" w:hanging="360"/>
      </w:pPr>
      <w:rPr>
        <w:rFonts w:ascii="Courier New" w:hAnsi="Courier New" w:cs="Courier New" w:hint="default"/>
      </w:rPr>
    </w:lvl>
    <w:lvl w:ilvl="8" w:tplc="04050005" w:tentative="1">
      <w:start w:val="1"/>
      <w:numFmt w:val="bullet"/>
      <w:lvlText w:val=""/>
      <w:lvlJc w:val="left"/>
      <w:pPr>
        <w:ind w:left="5760" w:hanging="360"/>
      </w:pPr>
      <w:rPr>
        <w:rFonts w:ascii="Wingdings" w:hAnsi="Wingdings" w:hint="default"/>
      </w:rPr>
    </w:lvl>
  </w:abstractNum>
  <w:abstractNum w:abstractNumId="16" w15:restartNumberingAfterBreak="0">
    <w:nsid w:val="58EC278C"/>
    <w:multiLevelType w:val="hybridMultilevel"/>
    <w:tmpl w:val="2B329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9CC1FA6"/>
    <w:multiLevelType w:val="multilevel"/>
    <w:tmpl w:val="150AA33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1429"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15:restartNumberingAfterBreak="0">
    <w:nsid w:val="5EEC4014"/>
    <w:multiLevelType w:val="hybridMultilevel"/>
    <w:tmpl w:val="FEC0B5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EF11A2F"/>
    <w:multiLevelType w:val="hybridMultilevel"/>
    <w:tmpl w:val="CA60757E"/>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20" w15:restartNumberingAfterBreak="0">
    <w:nsid w:val="665C27D8"/>
    <w:multiLevelType w:val="hybridMultilevel"/>
    <w:tmpl w:val="75F260F0"/>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83450DA"/>
    <w:multiLevelType w:val="hybridMultilevel"/>
    <w:tmpl w:val="8C32F02E"/>
    <w:lvl w:ilvl="0" w:tplc="367A7908">
      <w:start w:val="1"/>
      <w:numFmt w:val="decimal"/>
      <w:lvlText w:val="%1)"/>
      <w:lvlJc w:val="left"/>
      <w:pPr>
        <w:ind w:left="360" w:hanging="360"/>
      </w:pPr>
      <w:rPr>
        <w:rFonts w:hint="default"/>
        <w:b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B6C5D71"/>
    <w:multiLevelType w:val="hybridMultilevel"/>
    <w:tmpl w:val="2A6253E6"/>
    <w:lvl w:ilvl="0" w:tplc="04050017">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B707210"/>
    <w:multiLevelType w:val="hybridMultilevel"/>
    <w:tmpl w:val="98D00468"/>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70AC57FD"/>
    <w:multiLevelType w:val="hybridMultilevel"/>
    <w:tmpl w:val="A44A4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2840FA7"/>
    <w:multiLevelType w:val="hybridMultilevel"/>
    <w:tmpl w:val="5074D2B0"/>
    <w:lvl w:ilvl="0" w:tplc="4D1A390C">
      <w:start w:val="5"/>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76C38F7"/>
    <w:multiLevelType w:val="hybridMultilevel"/>
    <w:tmpl w:val="7A989D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7D7736"/>
    <w:multiLevelType w:val="hybridMultilevel"/>
    <w:tmpl w:val="6D5CF31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8" w15:restartNumberingAfterBreak="0">
    <w:nsid w:val="79A451C8"/>
    <w:multiLevelType w:val="hybridMultilevel"/>
    <w:tmpl w:val="D666C486"/>
    <w:lvl w:ilvl="0" w:tplc="B35C745C">
      <w:start w:val="1"/>
      <w:numFmt w:val="decimal"/>
      <w:lvlText w:val="%1)"/>
      <w:lvlJc w:val="left"/>
      <w:pPr>
        <w:ind w:left="720" w:hanging="360"/>
      </w:pPr>
      <w:rPr>
        <w:rFonts w:asciiTheme="majorHAnsi" w:hAnsiTheme="maj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C6A88"/>
    <w:multiLevelType w:val="hybridMultilevel"/>
    <w:tmpl w:val="97E83C0A"/>
    <w:lvl w:ilvl="0" w:tplc="B002EEFA">
      <w:start w:val="1"/>
      <w:numFmt w:val="decimal"/>
      <w:lvlText w:val="%1)"/>
      <w:lvlJc w:val="left"/>
      <w:pPr>
        <w:ind w:left="360" w:hanging="360"/>
      </w:pPr>
      <w:rPr>
        <w:rFonts w:asciiTheme="majorHAnsi" w:hAnsiTheme="majorHAnsi" w:cstheme="majorHAnsi"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B0E0CE0"/>
    <w:multiLevelType w:val="hybridMultilevel"/>
    <w:tmpl w:val="98D00468"/>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C6204DB"/>
    <w:multiLevelType w:val="hybridMultilevel"/>
    <w:tmpl w:val="DC0086CC"/>
    <w:lvl w:ilvl="0" w:tplc="04050001">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5"/>
  </w:num>
  <w:num w:numId="2">
    <w:abstractNumId w:val="20"/>
  </w:num>
  <w:num w:numId="3">
    <w:abstractNumId w:val="21"/>
  </w:num>
  <w:num w:numId="4">
    <w:abstractNumId w:val="18"/>
  </w:num>
  <w:num w:numId="5">
    <w:abstractNumId w:val="19"/>
  </w:num>
  <w:num w:numId="6">
    <w:abstractNumId w:val="7"/>
  </w:num>
  <w:num w:numId="7">
    <w:abstractNumId w:val="16"/>
  </w:num>
  <w:num w:numId="8">
    <w:abstractNumId w:val="27"/>
  </w:num>
  <w:num w:numId="9">
    <w:abstractNumId w:val="17"/>
  </w:num>
  <w:num w:numId="10">
    <w:abstractNumId w:val="14"/>
  </w:num>
  <w:num w:numId="11">
    <w:abstractNumId w:val="3"/>
  </w:num>
  <w:num w:numId="12">
    <w:abstractNumId w:val="13"/>
  </w:num>
  <w:num w:numId="13">
    <w:abstractNumId w:val="26"/>
  </w:num>
  <w:num w:numId="14">
    <w:abstractNumId w:val="9"/>
  </w:num>
  <w:num w:numId="15">
    <w:abstractNumId w:val="10"/>
  </w:num>
  <w:num w:numId="16">
    <w:abstractNumId w:val="12"/>
  </w:num>
  <w:num w:numId="17">
    <w:abstractNumId w:val="5"/>
  </w:num>
  <w:num w:numId="18">
    <w:abstractNumId w:val="6"/>
  </w:num>
  <w:num w:numId="19">
    <w:abstractNumId w:val="11"/>
  </w:num>
  <w:num w:numId="20">
    <w:abstractNumId w:val="23"/>
  </w:num>
  <w:num w:numId="21">
    <w:abstractNumId w:val="22"/>
  </w:num>
  <w:num w:numId="22">
    <w:abstractNumId w:val="2"/>
  </w:num>
  <w:num w:numId="23">
    <w:abstractNumId w:val="25"/>
  </w:num>
  <w:num w:numId="24">
    <w:abstractNumId w:val="31"/>
  </w:num>
  <w:num w:numId="25">
    <w:abstractNumId w:val="28"/>
  </w:num>
  <w:num w:numId="26">
    <w:abstractNumId w:val="29"/>
  </w:num>
  <w:num w:numId="27">
    <w:abstractNumId w:val="4"/>
  </w:num>
  <w:num w:numId="28">
    <w:abstractNumId w:val="24"/>
  </w:num>
  <w:num w:numId="29">
    <w:abstractNumId w:val="30"/>
  </w:num>
  <w:num w:numId="30">
    <w:abstractNumId w:val="0"/>
  </w:num>
  <w:num w:numId="31">
    <w:abstractNumId w:val="1"/>
  </w:num>
  <w:num w:numId="32">
    <w:abstractNumId w:val="8"/>
  </w:num>
  <w:num w:numId="33">
    <w:abstractNumId w:val="19"/>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YCHTA Ondřej, Mgr.">
    <w15:presenceInfo w15:providerId="AD" w15:userId="S-1-5-21-1691777873-514487935-1699909082-46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DA5"/>
    <w:rsid w:val="00002B3D"/>
    <w:rsid w:val="000047D9"/>
    <w:rsid w:val="00004D21"/>
    <w:rsid w:val="000054AA"/>
    <w:rsid w:val="00007103"/>
    <w:rsid w:val="00007381"/>
    <w:rsid w:val="0000765C"/>
    <w:rsid w:val="00011D4F"/>
    <w:rsid w:val="00011E5D"/>
    <w:rsid w:val="000121EA"/>
    <w:rsid w:val="00012CF1"/>
    <w:rsid w:val="00012E89"/>
    <w:rsid w:val="0001325D"/>
    <w:rsid w:val="0001387D"/>
    <w:rsid w:val="00014A24"/>
    <w:rsid w:val="0001696F"/>
    <w:rsid w:val="00020306"/>
    <w:rsid w:val="0002186C"/>
    <w:rsid w:val="00023498"/>
    <w:rsid w:val="00024B7A"/>
    <w:rsid w:val="00024C1B"/>
    <w:rsid w:val="00025B20"/>
    <w:rsid w:val="00032117"/>
    <w:rsid w:val="00032870"/>
    <w:rsid w:val="00032ECD"/>
    <w:rsid w:val="000332BF"/>
    <w:rsid w:val="00034FA5"/>
    <w:rsid w:val="00036418"/>
    <w:rsid w:val="00036AC0"/>
    <w:rsid w:val="00037237"/>
    <w:rsid w:val="00037FD8"/>
    <w:rsid w:val="00042196"/>
    <w:rsid w:val="00043E5F"/>
    <w:rsid w:val="00047895"/>
    <w:rsid w:val="0005106A"/>
    <w:rsid w:val="0005198B"/>
    <w:rsid w:val="000521EE"/>
    <w:rsid w:val="00052867"/>
    <w:rsid w:val="00053385"/>
    <w:rsid w:val="00053A0F"/>
    <w:rsid w:val="00053C5F"/>
    <w:rsid w:val="00055FF1"/>
    <w:rsid w:val="00056806"/>
    <w:rsid w:val="0005770B"/>
    <w:rsid w:val="00063101"/>
    <w:rsid w:val="00063F7B"/>
    <w:rsid w:val="00064B72"/>
    <w:rsid w:val="0006586B"/>
    <w:rsid w:val="00065CAF"/>
    <w:rsid w:val="0006649D"/>
    <w:rsid w:val="0006679F"/>
    <w:rsid w:val="0006703F"/>
    <w:rsid w:val="000701A0"/>
    <w:rsid w:val="00070A73"/>
    <w:rsid w:val="000716EA"/>
    <w:rsid w:val="00071BEB"/>
    <w:rsid w:val="00071C0A"/>
    <w:rsid w:val="00072AC4"/>
    <w:rsid w:val="00074F8B"/>
    <w:rsid w:val="00075FAC"/>
    <w:rsid w:val="00076859"/>
    <w:rsid w:val="00076AAC"/>
    <w:rsid w:val="0007739A"/>
    <w:rsid w:val="00077BF1"/>
    <w:rsid w:val="00080177"/>
    <w:rsid w:val="000801E9"/>
    <w:rsid w:val="00080BDD"/>
    <w:rsid w:val="0008270C"/>
    <w:rsid w:val="000853E2"/>
    <w:rsid w:val="000868F9"/>
    <w:rsid w:val="00086FC7"/>
    <w:rsid w:val="00090179"/>
    <w:rsid w:val="000926A4"/>
    <w:rsid w:val="000940C5"/>
    <w:rsid w:val="0009417B"/>
    <w:rsid w:val="00094B12"/>
    <w:rsid w:val="00095460"/>
    <w:rsid w:val="00097E8F"/>
    <w:rsid w:val="000A08FE"/>
    <w:rsid w:val="000A171C"/>
    <w:rsid w:val="000A18E5"/>
    <w:rsid w:val="000A713E"/>
    <w:rsid w:val="000B03D2"/>
    <w:rsid w:val="000B0C62"/>
    <w:rsid w:val="000B169B"/>
    <w:rsid w:val="000B1BD2"/>
    <w:rsid w:val="000B2056"/>
    <w:rsid w:val="000B2411"/>
    <w:rsid w:val="000B3106"/>
    <w:rsid w:val="000B3334"/>
    <w:rsid w:val="000B49D2"/>
    <w:rsid w:val="000B51D3"/>
    <w:rsid w:val="000B5488"/>
    <w:rsid w:val="000B589A"/>
    <w:rsid w:val="000B67DB"/>
    <w:rsid w:val="000B7312"/>
    <w:rsid w:val="000B7417"/>
    <w:rsid w:val="000B7AFB"/>
    <w:rsid w:val="000B7ECF"/>
    <w:rsid w:val="000C1F03"/>
    <w:rsid w:val="000C2524"/>
    <w:rsid w:val="000C26D7"/>
    <w:rsid w:val="000C29BE"/>
    <w:rsid w:val="000C2A7A"/>
    <w:rsid w:val="000C2B03"/>
    <w:rsid w:val="000C2C86"/>
    <w:rsid w:val="000C3557"/>
    <w:rsid w:val="000C3DF3"/>
    <w:rsid w:val="000C44FF"/>
    <w:rsid w:val="000C49F4"/>
    <w:rsid w:val="000C4CF1"/>
    <w:rsid w:val="000C6A4E"/>
    <w:rsid w:val="000C6DB0"/>
    <w:rsid w:val="000C721E"/>
    <w:rsid w:val="000C7DF3"/>
    <w:rsid w:val="000D130E"/>
    <w:rsid w:val="000D2ED9"/>
    <w:rsid w:val="000D2F12"/>
    <w:rsid w:val="000D37DF"/>
    <w:rsid w:val="000D4711"/>
    <w:rsid w:val="000D5CFF"/>
    <w:rsid w:val="000D7D24"/>
    <w:rsid w:val="000D7D98"/>
    <w:rsid w:val="000E137C"/>
    <w:rsid w:val="000E2138"/>
    <w:rsid w:val="000E2372"/>
    <w:rsid w:val="000E2704"/>
    <w:rsid w:val="000E3A2F"/>
    <w:rsid w:val="000E56F2"/>
    <w:rsid w:val="000E5F9B"/>
    <w:rsid w:val="000E6333"/>
    <w:rsid w:val="000F03BD"/>
    <w:rsid w:val="000F324A"/>
    <w:rsid w:val="000F4737"/>
    <w:rsid w:val="000F55D2"/>
    <w:rsid w:val="000F65EA"/>
    <w:rsid w:val="000F6BEF"/>
    <w:rsid w:val="000F768B"/>
    <w:rsid w:val="00101466"/>
    <w:rsid w:val="00104743"/>
    <w:rsid w:val="001079F7"/>
    <w:rsid w:val="00107BFA"/>
    <w:rsid w:val="00107FB8"/>
    <w:rsid w:val="0011010A"/>
    <w:rsid w:val="00110513"/>
    <w:rsid w:val="0011090D"/>
    <w:rsid w:val="00110A08"/>
    <w:rsid w:val="001112C2"/>
    <w:rsid w:val="00111319"/>
    <w:rsid w:val="00111884"/>
    <w:rsid w:val="00113673"/>
    <w:rsid w:val="00113DC0"/>
    <w:rsid w:val="00114356"/>
    <w:rsid w:val="001143A9"/>
    <w:rsid w:val="001148E3"/>
    <w:rsid w:val="00115811"/>
    <w:rsid w:val="00116988"/>
    <w:rsid w:val="00117224"/>
    <w:rsid w:val="00117616"/>
    <w:rsid w:val="0012059C"/>
    <w:rsid w:val="00120D6C"/>
    <w:rsid w:val="00122214"/>
    <w:rsid w:val="001224C6"/>
    <w:rsid w:val="00123550"/>
    <w:rsid w:val="00124205"/>
    <w:rsid w:val="00124432"/>
    <w:rsid w:val="0012444A"/>
    <w:rsid w:val="00124594"/>
    <w:rsid w:val="00126475"/>
    <w:rsid w:val="00126520"/>
    <w:rsid w:val="001278DB"/>
    <w:rsid w:val="001300D5"/>
    <w:rsid w:val="0013355A"/>
    <w:rsid w:val="00134544"/>
    <w:rsid w:val="001358A0"/>
    <w:rsid w:val="00135FA2"/>
    <w:rsid w:val="00141420"/>
    <w:rsid w:val="001414D5"/>
    <w:rsid w:val="00141B5D"/>
    <w:rsid w:val="00142026"/>
    <w:rsid w:val="001437A5"/>
    <w:rsid w:val="001445EA"/>
    <w:rsid w:val="00144875"/>
    <w:rsid w:val="00145312"/>
    <w:rsid w:val="00145745"/>
    <w:rsid w:val="001469CC"/>
    <w:rsid w:val="00147881"/>
    <w:rsid w:val="00147E7B"/>
    <w:rsid w:val="001514CC"/>
    <w:rsid w:val="00153547"/>
    <w:rsid w:val="00153D71"/>
    <w:rsid w:val="001548A7"/>
    <w:rsid w:val="00163146"/>
    <w:rsid w:val="001631BB"/>
    <w:rsid w:val="00163D63"/>
    <w:rsid w:val="00163E11"/>
    <w:rsid w:val="00163EC3"/>
    <w:rsid w:val="001641E0"/>
    <w:rsid w:val="001677A0"/>
    <w:rsid w:val="00167FCF"/>
    <w:rsid w:val="00171158"/>
    <w:rsid w:val="001716A1"/>
    <w:rsid w:val="0017247A"/>
    <w:rsid w:val="00172676"/>
    <w:rsid w:val="00172D40"/>
    <w:rsid w:val="00173915"/>
    <w:rsid w:val="00174826"/>
    <w:rsid w:val="00174D11"/>
    <w:rsid w:val="001753D6"/>
    <w:rsid w:val="0017548F"/>
    <w:rsid w:val="00175805"/>
    <w:rsid w:val="00175831"/>
    <w:rsid w:val="00175F59"/>
    <w:rsid w:val="001808EA"/>
    <w:rsid w:val="00181D4D"/>
    <w:rsid w:val="0018202D"/>
    <w:rsid w:val="00182399"/>
    <w:rsid w:val="0018507B"/>
    <w:rsid w:val="001859B2"/>
    <w:rsid w:val="00187225"/>
    <w:rsid w:val="00191264"/>
    <w:rsid w:val="001918B2"/>
    <w:rsid w:val="001924A0"/>
    <w:rsid w:val="001926C8"/>
    <w:rsid w:val="00192A50"/>
    <w:rsid w:val="0019353C"/>
    <w:rsid w:val="0019493E"/>
    <w:rsid w:val="00194ECC"/>
    <w:rsid w:val="0019645A"/>
    <w:rsid w:val="001969DD"/>
    <w:rsid w:val="001A0BE4"/>
    <w:rsid w:val="001A3A5C"/>
    <w:rsid w:val="001A50DA"/>
    <w:rsid w:val="001A58BB"/>
    <w:rsid w:val="001A7C98"/>
    <w:rsid w:val="001B0859"/>
    <w:rsid w:val="001B1A9A"/>
    <w:rsid w:val="001B4BFC"/>
    <w:rsid w:val="001B5587"/>
    <w:rsid w:val="001B59DC"/>
    <w:rsid w:val="001B7B54"/>
    <w:rsid w:val="001C0315"/>
    <w:rsid w:val="001C0E56"/>
    <w:rsid w:val="001C0E9E"/>
    <w:rsid w:val="001C15BE"/>
    <w:rsid w:val="001C16F4"/>
    <w:rsid w:val="001C1D6D"/>
    <w:rsid w:val="001C2D0E"/>
    <w:rsid w:val="001C3858"/>
    <w:rsid w:val="001C3D04"/>
    <w:rsid w:val="001C5C55"/>
    <w:rsid w:val="001D0956"/>
    <w:rsid w:val="001D1C2C"/>
    <w:rsid w:val="001D252B"/>
    <w:rsid w:val="001D3307"/>
    <w:rsid w:val="001D3696"/>
    <w:rsid w:val="001D419E"/>
    <w:rsid w:val="001D422D"/>
    <w:rsid w:val="001D46FF"/>
    <w:rsid w:val="001D58A8"/>
    <w:rsid w:val="001D7936"/>
    <w:rsid w:val="001E151F"/>
    <w:rsid w:val="001E2A35"/>
    <w:rsid w:val="001E3E2B"/>
    <w:rsid w:val="001E409C"/>
    <w:rsid w:val="001E420B"/>
    <w:rsid w:val="001E47F8"/>
    <w:rsid w:val="001E61B3"/>
    <w:rsid w:val="001E6EF9"/>
    <w:rsid w:val="001E7692"/>
    <w:rsid w:val="001F0619"/>
    <w:rsid w:val="001F08C5"/>
    <w:rsid w:val="001F3018"/>
    <w:rsid w:val="001F407F"/>
    <w:rsid w:val="001F4498"/>
    <w:rsid w:val="001F6650"/>
    <w:rsid w:val="0020022E"/>
    <w:rsid w:val="00200549"/>
    <w:rsid w:val="00201AC0"/>
    <w:rsid w:val="002034CD"/>
    <w:rsid w:val="00203FFD"/>
    <w:rsid w:val="0020502C"/>
    <w:rsid w:val="002054F9"/>
    <w:rsid w:val="002055D1"/>
    <w:rsid w:val="00206001"/>
    <w:rsid w:val="002065C0"/>
    <w:rsid w:val="002075C4"/>
    <w:rsid w:val="00207E16"/>
    <w:rsid w:val="0021025D"/>
    <w:rsid w:val="002120B5"/>
    <w:rsid w:val="00213261"/>
    <w:rsid w:val="00213F31"/>
    <w:rsid w:val="00214381"/>
    <w:rsid w:val="00214AC6"/>
    <w:rsid w:val="00215A20"/>
    <w:rsid w:val="00215CF2"/>
    <w:rsid w:val="00217517"/>
    <w:rsid w:val="00221784"/>
    <w:rsid w:val="00221B31"/>
    <w:rsid w:val="00221CA9"/>
    <w:rsid w:val="00221DF6"/>
    <w:rsid w:val="002229D1"/>
    <w:rsid w:val="00223764"/>
    <w:rsid w:val="0022408A"/>
    <w:rsid w:val="0022460F"/>
    <w:rsid w:val="002253DC"/>
    <w:rsid w:val="00225610"/>
    <w:rsid w:val="00226228"/>
    <w:rsid w:val="0022738D"/>
    <w:rsid w:val="00230168"/>
    <w:rsid w:val="00230A5A"/>
    <w:rsid w:val="00236297"/>
    <w:rsid w:val="0023695C"/>
    <w:rsid w:val="00237936"/>
    <w:rsid w:val="0024002A"/>
    <w:rsid w:val="00240BE1"/>
    <w:rsid w:val="00241896"/>
    <w:rsid w:val="00241FEC"/>
    <w:rsid w:val="0024337A"/>
    <w:rsid w:val="002433C5"/>
    <w:rsid w:val="002439BE"/>
    <w:rsid w:val="002457C5"/>
    <w:rsid w:val="002464AD"/>
    <w:rsid w:val="002501EB"/>
    <w:rsid w:val="0025050D"/>
    <w:rsid w:val="00251B9B"/>
    <w:rsid w:val="0025272A"/>
    <w:rsid w:val="00253212"/>
    <w:rsid w:val="00253967"/>
    <w:rsid w:val="0025587B"/>
    <w:rsid w:val="00260635"/>
    <w:rsid w:val="00261603"/>
    <w:rsid w:val="00262E21"/>
    <w:rsid w:val="00263176"/>
    <w:rsid w:val="0026407D"/>
    <w:rsid w:val="00265399"/>
    <w:rsid w:val="002656F9"/>
    <w:rsid w:val="0026693F"/>
    <w:rsid w:val="002675E9"/>
    <w:rsid w:val="0026791E"/>
    <w:rsid w:val="00267C7C"/>
    <w:rsid w:val="00270154"/>
    <w:rsid w:val="00272C14"/>
    <w:rsid w:val="0027541A"/>
    <w:rsid w:val="00275664"/>
    <w:rsid w:val="00275717"/>
    <w:rsid w:val="002762B2"/>
    <w:rsid w:val="0027678D"/>
    <w:rsid w:val="00276D74"/>
    <w:rsid w:val="00277F4F"/>
    <w:rsid w:val="00282830"/>
    <w:rsid w:val="00282902"/>
    <w:rsid w:val="0028738A"/>
    <w:rsid w:val="00290EC5"/>
    <w:rsid w:val="00291262"/>
    <w:rsid w:val="00293986"/>
    <w:rsid w:val="00293BEB"/>
    <w:rsid w:val="00295D21"/>
    <w:rsid w:val="00296BEC"/>
    <w:rsid w:val="00297D08"/>
    <w:rsid w:val="002A4B94"/>
    <w:rsid w:val="002A516D"/>
    <w:rsid w:val="002A56BD"/>
    <w:rsid w:val="002A6DF0"/>
    <w:rsid w:val="002A77DC"/>
    <w:rsid w:val="002B0ECA"/>
    <w:rsid w:val="002B31A8"/>
    <w:rsid w:val="002B3C52"/>
    <w:rsid w:val="002B6033"/>
    <w:rsid w:val="002B7738"/>
    <w:rsid w:val="002C0725"/>
    <w:rsid w:val="002C0D80"/>
    <w:rsid w:val="002C1D4F"/>
    <w:rsid w:val="002C21FD"/>
    <w:rsid w:val="002C2975"/>
    <w:rsid w:val="002C29B5"/>
    <w:rsid w:val="002C60F5"/>
    <w:rsid w:val="002C6226"/>
    <w:rsid w:val="002C68AC"/>
    <w:rsid w:val="002D0972"/>
    <w:rsid w:val="002D7106"/>
    <w:rsid w:val="002D758F"/>
    <w:rsid w:val="002E003B"/>
    <w:rsid w:val="002E192E"/>
    <w:rsid w:val="002E1CFB"/>
    <w:rsid w:val="002E2717"/>
    <w:rsid w:val="002E3A63"/>
    <w:rsid w:val="002E3C9A"/>
    <w:rsid w:val="002E5C90"/>
    <w:rsid w:val="002E6B79"/>
    <w:rsid w:val="002E7443"/>
    <w:rsid w:val="002E798A"/>
    <w:rsid w:val="002F0234"/>
    <w:rsid w:val="002F03FD"/>
    <w:rsid w:val="002F052B"/>
    <w:rsid w:val="002F089F"/>
    <w:rsid w:val="002F09FF"/>
    <w:rsid w:val="002F0E78"/>
    <w:rsid w:val="002F3D2F"/>
    <w:rsid w:val="002F6681"/>
    <w:rsid w:val="002F7011"/>
    <w:rsid w:val="002F70C1"/>
    <w:rsid w:val="002F72CE"/>
    <w:rsid w:val="003027D5"/>
    <w:rsid w:val="00303D6E"/>
    <w:rsid w:val="00304274"/>
    <w:rsid w:val="00305BB3"/>
    <w:rsid w:val="00305F53"/>
    <w:rsid w:val="00307487"/>
    <w:rsid w:val="00307F38"/>
    <w:rsid w:val="003107C0"/>
    <w:rsid w:val="0031210B"/>
    <w:rsid w:val="00312B22"/>
    <w:rsid w:val="0031370E"/>
    <w:rsid w:val="003137CA"/>
    <w:rsid w:val="00315042"/>
    <w:rsid w:val="003169A3"/>
    <w:rsid w:val="00316B59"/>
    <w:rsid w:val="00316B7B"/>
    <w:rsid w:val="00317455"/>
    <w:rsid w:val="00321069"/>
    <w:rsid w:val="00321884"/>
    <w:rsid w:val="00323884"/>
    <w:rsid w:val="00323F07"/>
    <w:rsid w:val="00323F61"/>
    <w:rsid w:val="0032489D"/>
    <w:rsid w:val="00324AD3"/>
    <w:rsid w:val="00324C79"/>
    <w:rsid w:val="0033081D"/>
    <w:rsid w:val="003335DA"/>
    <w:rsid w:val="00334569"/>
    <w:rsid w:val="0033678A"/>
    <w:rsid w:val="00336FD3"/>
    <w:rsid w:val="00340371"/>
    <w:rsid w:val="00340488"/>
    <w:rsid w:val="00340B07"/>
    <w:rsid w:val="00341892"/>
    <w:rsid w:val="00342F5D"/>
    <w:rsid w:val="0034389F"/>
    <w:rsid w:val="00343D78"/>
    <w:rsid w:val="00344114"/>
    <w:rsid w:val="00350C36"/>
    <w:rsid w:val="0035102E"/>
    <w:rsid w:val="00351CFE"/>
    <w:rsid w:val="00352C12"/>
    <w:rsid w:val="00352D09"/>
    <w:rsid w:val="00353CDB"/>
    <w:rsid w:val="00354C57"/>
    <w:rsid w:val="0035535A"/>
    <w:rsid w:val="00355D46"/>
    <w:rsid w:val="00355E92"/>
    <w:rsid w:val="00356B6D"/>
    <w:rsid w:val="0035711D"/>
    <w:rsid w:val="003604DC"/>
    <w:rsid w:val="00361033"/>
    <w:rsid w:val="00361A20"/>
    <w:rsid w:val="0036251C"/>
    <w:rsid w:val="003632FA"/>
    <w:rsid w:val="003636C2"/>
    <w:rsid w:val="00364552"/>
    <w:rsid w:val="00366091"/>
    <w:rsid w:val="00367083"/>
    <w:rsid w:val="00370A7D"/>
    <w:rsid w:val="003715E6"/>
    <w:rsid w:val="00372849"/>
    <w:rsid w:val="00373694"/>
    <w:rsid w:val="00373E00"/>
    <w:rsid w:val="0037512C"/>
    <w:rsid w:val="00377AB4"/>
    <w:rsid w:val="0038045B"/>
    <w:rsid w:val="0038061B"/>
    <w:rsid w:val="003808DE"/>
    <w:rsid w:val="00380A19"/>
    <w:rsid w:val="00380B61"/>
    <w:rsid w:val="00381BE3"/>
    <w:rsid w:val="003822EF"/>
    <w:rsid w:val="00382E03"/>
    <w:rsid w:val="003839AE"/>
    <w:rsid w:val="0038632A"/>
    <w:rsid w:val="0038719A"/>
    <w:rsid w:val="003877DE"/>
    <w:rsid w:val="003904E8"/>
    <w:rsid w:val="00392196"/>
    <w:rsid w:val="00392ED7"/>
    <w:rsid w:val="00394A2C"/>
    <w:rsid w:val="00394EB4"/>
    <w:rsid w:val="00395472"/>
    <w:rsid w:val="003A020D"/>
    <w:rsid w:val="003A0235"/>
    <w:rsid w:val="003A112F"/>
    <w:rsid w:val="003A242C"/>
    <w:rsid w:val="003A3991"/>
    <w:rsid w:val="003A412D"/>
    <w:rsid w:val="003A57E7"/>
    <w:rsid w:val="003B0335"/>
    <w:rsid w:val="003B05D4"/>
    <w:rsid w:val="003B09B5"/>
    <w:rsid w:val="003B144C"/>
    <w:rsid w:val="003B1738"/>
    <w:rsid w:val="003B4921"/>
    <w:rsid w:val="003B5732"/>
    <w:rsid w:val="003B6545"/>
    <w:rsid w:val="003B68A3"/>
    <w:rsid w:val="003B6A1D"/>
    <w:rsid w:val="003B7612"/>
    <w:rsid w:val="003B78FA"/>
    <w:rsid w:val="003B7A85"/>
    <w:rsid w:val="003B7BA1"/>
    <w:rsid w:val="003C10A5"/>
    <w:rsid w:val="003C1D60"/>
    <w:rsid w:val="003C685F"/>
    <w:rsid w:val="003C6F27"/>
    <w:rsid w:val="003C7F50"/>
    <w:rsid w:val="003D00B6"/>
    <w:rsid w:val="003D26F6"/>
    <w:rsid w:val="003D293E"/>
    <w:rsid w:val="003D29B9"/>
    <w:rsid w:val="003D2F90"/>
    <w:rsid w:val="003D3081"/>
    <w:rsid w:val="003D33B6"/>
    <w:rsid w:val="003D4C6D"/>
    <w:rsid w:val="003D5777"/>
    <w:rsid w:val="003D6B17"/>
    <w:rsid w:val="003D6B96"/>
    <w:rsid w:val="003D74BC"/>
    <w:rsid w:val="003E0517"/>
    <w:rsid w:val="003E0840"/>
    <w:rsid w:val="003E0896"/>
    <w:rsid w:val="003E1B84"/>
    <w:rsid w:val="003E32AB"/>
    <w:rsid w:val="003E3BAF"/>
    <w:rsid w:val="003E434F"/>
    <w:rsid w:val="003E69B2"/>
    <w:rsid w:val="003E6B3F"/>
    <w:rsid w:val="003E6DD1"/>
    <w:rsid w:val="003F0214"/>
    <w:rsid w:val="003F11B9"/>
    <w:rsid w:val="003F2110"/>
    <w:rsid w:val="003F2CF8"/>
    <w:rsid w:val="003F3142"/>
    <w:rsid w:val="003F389B"/>
    <w:rsid w:val="003F4469"/>
    <w:rsid w:val="003F4F11"/>
    <w:rsid w:val="004002BC"/>
    <w:rsid w:val="00400722"/>
    <w:rsid w:val="00400FF9"/>
    <w:rsid w:val="00401250"/>
    <w:rsid w:val="00403621"/>
    <w:rsid w:val="00404ABA"/>
    <w:rsid w:val="00404B9E"/>
    <w:rsid w:val="004060FB"/>
    <w:rsid w:val="00407B65"/>
    <w:rsid w:val="0041088D"/>
    <w:rsid w:val="00410AFD"/>
    <w:rsid w:val="004116D3"/>
    <w:rsid w:val="00411DA4"/>
    <w:rsid w:val="004126F1"/>
    <w:rsid w:val="00412A87"/>
    <w:rsid w:val="00413B89"/>
    <w:rsid w:val="00413D60"/>
    <w:rsid w:val="00413ED6"/>
    <w:rsid w:val="004145DA"/>
    <w:rsid w:val="00414F8F"/>
    <w:rsid w:val="00415123"/>
    <w:rsid w:val="004153E7"/>
    <w:rsid w:val="00415DB2"/>
    <w:rsid w:val="00416537"/>
    <w:rsid w:val="00416DB6"/>
    <w:rsid w:val="00417AAB"/>
    <w:rsid w:val="00417C2D"/>
    <w:rsid w:val="004215BF"/>
    <w:rsid w:val="004259F5"/>
    <w:rsid w:val="00430305"/>
    <w:rsid w:val="00430757"/>
    <w:rsid w:val="004323A3"/>
    <w:rsid w:val="0043250F"/>
    <w:rsid w:val="0043333A"/>
    <w:rsid w:val="00433AD5"/>
    <w:rsid w:val="00433DB9"/>
    <w:rsid w:val="0043567C"/>
    <w:rsid w:val="004359B5"/>
    <w:rsid w:val="00435ED1"/>
    <w:rsid w:val="00436074"/>
    <w:rsid w:val="00436663"/>
    <w:rsid w:val="00436E3A"/>
    <w:rsid w:val="004370DE"/>
    <w:rsid w:val="0043762D"/>
    <w:rsid w:val="00437839"/>
    <w:rsid w:val="004378AE"/>
    <w:rsid w:val="0044006F"/>
    <w:rsid w:val="004400A9"/>
    <w:rsid w:val="00441034"/>
    <w:rsid w:val="00441496"/>
    <w:rsid w:val="0044282D"/>
    <w:rsid w:val="00442A4B"/>
    <w:rsid w:val="00443DBC"/>
    <w:rsid w:val="00446231"/>
    <w:rsid w:val="00446B07"/>
    <w:rsid w:val="00446E17"/>
    <w:rsid w:val="00450D48"/>
    <w:rsid w:val="00450E8B"/>
    <w:rsid w:val="0045111F"/>
    <w:rsid w:val="00453B74"/>
    <w:rsid w:val="00453EEC"/>
    <w:rsid w:val="00454EB4"/>
    <w:rsid w:val="00455370"/>
    <w:rsid w:val="004554F9"/>
    <w:rsid w:val="00455C31"/>
    <w:rsid w:val="00455FF4"/>
    <w:rsid w:val="0045700D"/>
    <w:rsid w:val="004603E2"/>
    <w:rsid w:val="004614C0"/>
    <w:rsid w:val="00463451"/>
    <w:rsid w:val="00463C04"/>
    <w:rsid w:val="00465997"/>
    <w:rsid w:val="004660F9"/>
    <w:rsid w:val="00467ACC"/>
    <w:rsid w:val="004701A9"/>
    <w:rsid w:val="00471A9E"/>
    <w:rsid w:val="00471E7E"/>
    <w:rsid w:val="00472840"/>
    <w:rsid w:val="0047443E"/>
    <w:rsid w:val="004747C8"/>
    <w:rsid w:val="004750B2"/>
    <w:rsid w:val="004751BC"/>
    <w:rsid w:val="0047686F"/>
    <w:rsid w:val="00476BDF"/>
    <w:rsid w:val="00477BB0"/>
    <w:rsid w:val="00477EC3"/>
    <w:rsid w:val="00477FD1"/>
    <w:rsid w:val="0048165A"/>
    <w:rsid w:val="00484060"/>
    <w:rsid w:val="004848E8"/>
    <w:rsid w:val="00484E27"/>
    <w:rsid w:val="00485022"/>
    <w:rsid w:val="0048524B"/>
    <w:rsid w:val="004859FA"/>
    <w:rsid w:val="0048613B"/>
    <w:rsid w:val="0048640C"/>
    <w:rsid w:val="00486FC0"/>
    <w:rsid w:val="00490855"/>
    <w:rsid w:val="00490B04"/>
    <w:rsid w:val="00492B5C"/>
    <w:rsid w:val="0049419D"/>
    <w:rsid w:val="00497ED8"/>
    <w:rsid w:val="004A15BB"/>
    <w:rsid w:val="004A1BD5"/>
    <w:rsid w:val="004A2659"/>
    <w:rsid w:val="004A2FCB"/>
    <w:rsid w:val="004A2FCE"/>
    <w:rsid w:val="004A33FF"/>
    <w:rsid w:val="004A3B4C"/>
    <w:rsid w:val="004A3B5B"/>
    <w:rsid w:val="004A552F"/>
    <w:rsid w:val="004A6690"/>
    <w:rsid w:val="004B0C5E"/>
    <w:rsid w:val="004B2DAA"/>
    <w:rsid w:val="004B330D"/>
    <w:rsid w:val="004B4C2E"/>
    <w:rsid w:val="004B4DBC"/>
    <w:rsid w:val="004B52A6"/>
    <w:rsid w:val="004B52BD"/>
    <w:rsid w:val="004B5AA4"/>
    <w:rsid w:val="004C0BE4"/>
    <w:rsid w:val="004C129B"/>
    <w:rsid w:val="004C1D61"/>
    <w:rsid w:val="004C23AE"/>
    <w:rsid w:val="004C29EC"/>
    <w:rsid w:val="004C38D9"/>
    <w:rsid w:val="004C4539"/>
    <w:rsid w:val="004C47DD"/>
    <w:rsid w:val="004C7B5D"/>
    <w:rsid w:val="004D161E"/>
    <w:rsid w:val="004D4EBC"/>
    <w:rsid w:val="004D5185"/>
    <w:rsid w:val="004D5E45"/>
    <w:rsid w:val="004D70DA"/>
    <w:rsid w:val="004E0C46"/>
    <w:rsid w:val="004E0FAF"/>
    <w:rsid w:val="004E1254"/>
    <w:rsid w:val="004E4921"/>
    <w:rsid w:val="004E50A3"/>
    <w:rsid w:val="004E6F3C"/>
    <w:rsid w:val="004E73CC"/>
    <w:rsid w:val="004F33F8"/>
    <w:rsid w:val="004F4126"/>
    <w:rsid w:val="004F41E3"/>
    <w:rsid w:val="004F6CB8"/>
    <w:rsid w:val="004F747B"/>
    <w:rsid w:val="004F79B3"/>
    <w:rsid w:val="004F7C1D"/>
    <w:rsid w:val="00500F45"/>
    <w:rsid w:val="00504237"/>
    <w:rsid w:val="00506497"/>
    <w:rsid w:val="005067BE"/>
    <w:rsid w:val="0051037D"/>
    <w:rsid w:val="00510C33"/>
    <w:rsid w:val="005119C0"/>
    <w:rsid w:val="00513788"/>
    <w:rsid w:val="00513D51"/>
    <w:rsid w:val="0051441F"/>
    <w:rsid w:val="0051478B"/>
    <w:rsid w:val="00514FA6"/>
    <w:rsid w:val="00515A9B"/>
    <w:rsid w:val="0051601F"/>
    <w:rsid w:val="00517B9A"/>
    <w:rsid w:val="005232A8"/>
    <w:rsid w:val="0052407B"/>
    <w:rsid w:val="00524387"/>
    <w:rsid w:val="00524E85"/>
    <w:rsid w:val="00525619"/>
    <w:rsid w:val="00531077"/>
    <w:rsid w:val="005314FD"/>
    <w:rsid w:val="00532DD0"/>
    <w:rsid w:val="005347BF"/>
    <w:rsid w:val="00534904"/>
    <w:rsid w:val="0053594C"/>
    <w:rsid w:val="00535AD2"/>
    <w:rsid w:val="0054036D"/>
    <w:rsid w:val="00540A87"/>
    <w:rsid w:val="00541F33"/>
    <w:rsid w:val="005420F5"/>
    <w:rsid w:val="00543548"/>
    <w:rsid w:val="00543CB8"/>
    <w:rsid w:val="00544426"/>
    <w:rsid w:val="005465D6"/>
    <w:rsid w:val="0054750F"/>
    <w:rsid w:val="005501A4"/>
    <w:rsid w:val="00550AFC"/>
    <w:rsid w:val="00551444"/>
    <w:rsid w:val="00551ABA"/>
    <w:rsid w:val="005522DB"/>
    <w:rsid w:val="005527A7"/>
    <w:rsid w:val="005528F1"/>
    <w:rsid w:val="00552D6B"/>
    <w:rsid w:val="0055318E"/>
    <w:rsid w:val="00553533"/>
    <w:rsid w:val="0055601E"/>
    <w:rsid w:val="00556E99"/>
    <w:rsid w:val="00560CF5"/>
    <w:rsid w:val="0056149F"/>
    <w:rsid w:val="0056194C"/>
    <w:rsid w:val="00561CAE"/>
    <w:rsid w:val="00561D2F"/>
    <w:rsid w:val="005624A2"/>
    <w:rsid w:val="00562A65"/>
    <w:rsid w:val="0056424C"/>
    <w:rsid w:val="00564335"/>
    <w:rsid w:val="00564FAE"/>
    <w:rsid w:val="0056698B"/>
    <w:rsid w:val="00567C95"/>
    <w:rsid w:val="00570341"/>
    <w:rsid w:val="005708A7"/>
    <w:rsid w:val="005708C6"/>
    <w:rsid w:val="00570A1E"/>
    <w:rsid w:val="0057329C"/>
    <w:rsid w:val="005743D5"/>
    <w:rsid w:val="00575F40"/>
    <w:rsid w:val="00577DB9"/>
    <w:rsid w:val="005800C9"/>
    <w:rsid w:val="0058275C"/>
    <w:rsid w:val="005835F0"/>
    <w:rsid w:val="00584398"/>
    <w:rsid w:val="00586DB6"/>
    <w:rsid w:val="005873D5"/>
    <w:rsid w:val="00587668"/>
    <w:rsid w:val="00593CD2"/>
    <w:rsid w:val="005948CD"/>
    <w:rsid w:val="0059550A"/>
    <w:rsid w:val="0059598C"/>
    <w:rsid w:val="00596259"/>
    <w:rsid w:val="00596B65"/>
    <w:rsid w:val="00597585"/>
    <w:rsid w:val="005A034F"/>
    <w:rsid w:val="005A0B7D"/>
    <w:rsid w:val="005A0CF6"/>
    <w:rsid w:val="005A2443"/>
    <w:rsid w:val="005A2DCC"/>
    <w:rsid w:val="005A4B04"/>
    <w:rsid w:val="005A5EC7"/>
    <w:rsid w:val="005A615A"/>
    <w:rsid w:val="005A65F8"/>
    <w:rsid w:val="005A66BA"/>
    <w:rsid w:val="005A6B78"/>
    <w:rsid w:val="005A7F26"/>
    <w:rsid w:val="005B0B16"/>
    <w:rsid w:val="005B1016"/>
    <w:rsid w:val="005B4781"/>
    <w:rsid w:val="005B56B0"/>
    <w:rsid w:val="005B57F4"/>
    <w:rsid w:val="005B7482"/>
    <w:rsid w:val="005B7A39"/>
    <w:rsid w:val="005B7EEB"/>
    <w:rsid w:val="005C0292"/>
    <w:rsid w:val="005C20C2"/>
    <w:rsid w:val="005C23CD"/>
    <w:rsid w:val="005C273D"/>
    <w:rsid w:val="005C2DDE"/>
    <w:rsid w:val="005C3FB3"/>
    <w:rsid w:val="005C4831"/>
    <w:rsid w:val="005C7BB0"/>
    <w:rsid w:val="005C7D67"/>
    <w:rsid w:val="005D0DF3"/>
    <w:rsid w:val="005D21EE"/>
    <w:rsid w:val="005D2C55"/>
    <w:rsid w:val="005D2F13"/>
    <w:rsid w:val="005D3E2B"/>
    <w:rsid w:val="005D4456"/>
    <w:rsid w:val="005D4C12"/>
    <w:rsid w:val="005D4F85"/>
    <w:rsid w:val="005D66D6"/>
    <w:rsid w:val="005D69BA"/>
    <w:rsid w:val="005D7989"/>
    <w:rsid w:val="005E0E3C"/>
    <w:rsid w:val="005E1BC6"/>
    <w:rsid w:val="005E1FAC"/>
    <w:rsid w:val="005E20FB"/>
    <w:rsid w:val="005E310E"/>
    <w:rsid w:val="005E32A7"/>
    <w:rsid w:val="005E37EC"/>
    <w:rsid w:val="005E4444"/>
    <w:rsid w:val="005E4E11"/>
    <w:rsid w:val="005E58C5"/>
    <w:rsid w:val="005E5A7C"/>
    <w:rsid w:val="005E5A7F"/>
    <w:rsid w:val="005E6047"/>
    <w:rsid w:val="005E796B"/>
    <w:rsid w:val="005E79B6"/>
    <w:rsid w:val="005F0082"/>
    <w:rsid w:val="005F1BD8"/>
    <w:rsid w:val="005F272B"/>
    <w:rsid w:val="005F3409"/>
    <w:rsid w:val="005F36FA"/>
    <w:rsid w:val="005F3D16"/>
    <w:rsid w:val="005F715E"/>
    <w:rsid w:val="00600B46"/>
    <w:rsid w:val="00600E63"/>
    <w:rsid w:val="006015F5"/>
    <w:rsid w:val="006021C6"/>
    <w:rsid w:val="00602469"/>
    <w:rsid w:val="00602656"/>
    <w:rsid w:val="006027F0"/>
    <w:rsid w:val="00603405"/>
    <w:rsid w:val="006058E0"/>
    <w:rsid w:val="00605996"/>
    <w:rsid w:val="00605C5B"/>
    <w:rsid w:val="00606BBE"/>
    <w:rsid w:val="00607B3E"/>
    <w:rsid w:val="00607C11"/>
    <w:rsid w:val="006101F1"/>
    <w:rsid w:val="00610655"/>
    <w:rsid w:val="00611433"/>
    <w:rsid w:val="006125E5"/>
    <w:rsid w:val="006127B2"/>
    <w:rsid w:val="00612995"/>
    <w:rsid w:val="00614203"/>
    <w:rsid w:val="0061449B"/>
    <w:rsid w:val="00616685"/>
    <w:rsid w:val="00616AA7"/>
    <w:rsid w:val="00617189"/>
    <w:rsid w:val="00617D93"/>
    <w:rsid w:val="0062047C"/>
    <w:rsid w:val="00621F5E"/>
    <w:rsid w:val="00623469"/>
    <w:rsid w:val="00624319"/>
    <w:rsid w:val="006248C1"/>
    <w:rsid w:val="006248C5"/>
    <w:rsid w:val="006265C6"/>
    <w:rsid w:val="00626857"/>
    <w:rsid w:val="00627814"/>
    <w:rsid w:val="00630B5A"/>
    <w:rsid w:val="00630CE6"/>
    <w:rsid w:val="0063140D"/>
    <w:rsid w:val="0063273A"/>
    <w:rsid w:val="00632B33"/>
    <w:rsid w:val="00632CCA"/>
    <w:rsid w:val="00633A82"/>
    <w:rsid w:val="006347A4"/>
    <w:rsid w:val="00635E76"/>
    <w:rsid w:val="00637B6D"/>
    <w:rsid w:val="00637F9E"/>
    <w:rsid w:val="006413ED"/>
    <w:rsid w:val="00641715"/>
    <w:rsid w:val="00641994"/>
    <w:rsid w:val="0064304D"/>
    <w:rsid w:val="006445C8"/>
    <w:rsid w:val="0064464A"/>
    <w:rsid w:val="00644B17"/>
    <w:rsid w:val="00645551"/>
    <w:rsid w:val="00646D18"/>
    <w:rsid w:val="00647075"/>
    <w:rsid w:val="00647273"/>
    <w:rsid w:val="00647504"/>
    <w:rsid w:val="0064790A"/>
    <w:rsid w:val="006506C5"/>
    <w:rsid w:val="00651DA2"/>
    <w:rsid w:val="0065222F"/>
    <w:rsid w:val="006534F7"/>
    <w:rsid w:val="006622D5"/>
    <w:rsid w:val="006630A8"/>
    <w:rsid w:val="00663A6C"/>
    <w:rsid w:val="00663D98"/>
    <w:rsid w:val="00667A2D"/>
    <w:rsid w:val="00667F9C"/>
    <w:rsid w:val="00671516"/>
    <w:rsid w:val="00671D60"/>
    <w:rsid w:val="00676840"/>
    <w:rsid w:val="00676B2B"/>
    <w:rsid w:val="00677131"/>
    <w:rsid w:val="00677C48"/>
    <w:rsid w:val="00680AA5"/>
    <w:rsid w:val="00681830"/>
    <w:rsid w:val="006819D6"/>
    <w:rsid w:val="00682608"/>
    <w:rsid w:val="00682CB8"/>
    <w:rsid w:val="006851C0"/>
    <w:rsid w:val="006852C0"/>
    <w:rsid w:val="00687690"/>
    <w:rsid w:val="00687DF8"/>
    <w:rsid w:val="006917FB"/>
    <w:rsid w:val="00691E0F"/>
    <w:rsid w:val="00692040"/>
    <w:rsid w:val="00693079"/>
    <w:rsid w:val="00693248"/>
    <w:rsid w:val="00693659"/>
    <w:rsid w:val="00693F75"/>
    <w:rsid w:val="00695D78"/>
    <w:rsid w:val="00695FD7"/>
    <w:rsid w:val="00697679"/>
    <w:rsid w:val="00697891"/>
    <w:rsid w:val="00697A35"/>
    <w:rsid w:val="006A105A"/>
    <w:rsid w:val="006A1F33"/>
    <w:rsid w:val="006A2C4B"/>
    <w:rsid w:val="006A2F22"/>
    <w:rsid w:val="006A3307"/>
    <w:rsid w:val="006A3382"/>
    <w:rsid w:val="006A4AF8"/>
    <w:rsid w:val="006A5004"/>
    <w:rsid w:val="006A54B6"/>
    <w:rsid w:val="006A6177"/>
    <w:rsid w:val="006A756A"/>
    <w:rsid w:val="006A7C56"/>
    <w:rsid w:val="006B08F5"/>
    <w:rsid w:val="006B10E4"/>
    <w:rsid w:val="006B1D9A"/>
    <w:rsid w:val="006B2B26"/>
    <w:rsid w:val="006B4C4A"/>
    <w:rsid w:val="006B4CE5"/>
    <w:rsid w:val="006B51AA"/>
    <w:rsid w:val="006B680A"/>
    <w:rsid w:val="006B6DEF"/>
    <w:rsid w:val="006C23CA"/>
    <w:rsid w:val="006C3338"/>
    <w:rsid w:val="006C33B6"/>
    <w:rsid w:val="006C35C2"/>
    <w:rsid w:val="006C53EA"/>
    <w:rsid w:val="006C6348"/>
    <w:rsid w:val="006C7B59"/>
    <w:rsid w:val="006D0C1C"/>
    <w:rsid w:val="006D2162"/>
    <w:rsid w:val="006D21B8"/>
    <w:rsid w:val="006D32BD"/>
    <w:rsid w:val="006D40C4"/>
    <w:rsid w:val="006D49F9"/>
    <w:rsid w:val="006D5496"/>
    <w:rsid w:val="006D54AE"/>
    <w:rsid w:val="006D613D"/>
    <w:rsid w:val="006D632E"/>
    <w:rsid w:val="006D636E"/>
    <w:rsid w:val="006E11CB"/>
    <w:rsid w:val="006E22B3"/>
    <w:rsid w:val="006E2D5E"/>
    <w:rsid w:val="006E2FF1"/>
    <w:rsid w:val="006E3C2E"/>
    <w:rsid w:val="006E4330"/>
    <w:rsid w:val="006E4D6A"/>
    <w:rsid w:val="006E52ED"/>
    <w:rsid w:val="006E5300"/>
    <w:rsid w:val="006E56B4"/>
    <w:rsid w:val="006E5F07"/>
    <w:rsid w:val="006E61BC"/>
    <w:rsid w:val="006E7083"/>
    <w:rsid w:val="006F0043"/>
    <w:rsid w:val="006F0D42"/>
    <w:rsid w:val="006F1807"/>
    <w:rsid w:val="006F4A69"/>
    <w:rsid w:val="006F4F84"/>
    <w:rsid w:val="006F4FD7"/>
    <w:rsid w:val="006F531E"/>
    <w:rsid w:val="006F6BD6"/>
    <w:rsid w:val="006F7BA4"/>
    <w:rsid w:val="0070058A"/>
    <w:rsid w:val="00702139"/>
    <w:rsid w:val="00703968"/>
    <w:rsid w:val="0070535B"/>
    <w:rsid w:val="00706F10"/>
    <w:rsid w:val="00710379"/>
    <w:rsid w:val="00712F2A"/>
    <w:rsid w:val="00715601"/>
    <w:rsid w:val="0071562E"/>
    <w:rsid w:val="00716D3B"/>
    <w:rsid w:val="0071735E"/>
    <w:rsid w:val="00717902"/>
    <w:rsid w:val="007201CF"/>
    <w:rsid w:val="00720347"/>
    <w:rsid w:val="00725E08"/>
    <w:rsid w:val="0072602E"/>
    <w:rsid w:val="00726FFB"/>
    <w:rsid w:val="007272DF"/>
    <w:rsid w:val="00727906"/>
    <w:rsid w:val="0073036F"/>
    <w:rsid w:val="00731361"/>
    <w:rsid w:val="00731FE3"/>
    <w:rsid w:val="0073281F"/>
    <w:rsid w:val="00732C1C"/>
    <w:rsid w:val="007337F9"/>
    <w:rsid w:val="00733D65"/>
    <w:rsid w:val="00734566"/>
    <w:rsid w:val="007351EA"/>
    <w:rsid w:val="00735F99"/>
    <w:rsid w:val="007400CE"/>
    <w:rsid w:val="0074064A"/>
    <w:rsid w:val="00741042"/>
    <w:rsid w:val="00743D73"/>
    <w:rsid w:val="00743EF6"/>
    <w:rsid w:val="007446E6"/>
    <w:rsid w:val="00744C9D"/>
    <w:rsid w:val="00745EF6"/>
    <w:rsid w:val="00747112"/>
    <w:rsid w:val="007472F2"/>
    <w:rsid w:val="00747BF0"/>
    <w:rsid w:val="00747D3C"/>
    <w:rsid w:val="00750183"/>
    <w:rsid w:val="007528BD"/>
    <w:rsid w:val="00753B43"/>
    <w:rsid w:val="00753C1C"/>
    <w:rsid w:val="00754B6B"/>
    <w:rsid w:val="00755E95"/>
    <w:rsid w:val="0075752E"/>
    <w:rsid w:val="00761476"/>
    <w:rsid w:val="00761579"/>
    <w:rsid w:val="007626E3"/>
    <w:rsid w:val="00763E28"/>
    <w:rsid w:val="00764A96"/>
    <w:rsid w:val="00764F3A"/>
    <w:rsid w:val="00765342"/>
    <w:rsid w:val="007656B0"/>
    <w:rsid w:val="0076623D"/>
    <w:rsid w:val="0076664A"/>
    <w:rsid w:val="00767DA4"/>
    <w:rsid w:val="007709F4"/>
    <w:rsid w:val="00771045"/>
    <w:rsid w:val="00771C98"/>
    <w:rsid w:val="00771F58"/>
    <w:rsid w:val="00771FE0"/>
    <w:rsid w:val="0077256A"/>
    <w:rsid w:val="00772E5C"/>
    <w:rsid w:val="00773CF5"/>
    <w:rsid w:val="007747C9"/>
    <w:rsid w:val="007749B9"/>
    <w:rsid w:val="00775E70"/>
    <w:rsid w:val="007771AD"/>
    <w:rsid w:val="007816BF"/>
    <w:rsid w:val="00782C76"/>
    <w:rsid w:val="007831EE"/>
    <w:rsid w:val="00783929"/>
    <w:rsid w:val="00784869"/>
    <w:rsid w:val="0078494D"/>
    <w:rsid w:val="007852BA"/>
    <w:rsid w:val="00787044"/>
    <w:rsid w:val="0078717D"/>
    <w:rsid w:val="007902B7"/>
    <w:rsid w:val="00791901"/>
    <w:rsid w:val="00792B26"/>
    <w:rsid w:val="00793BA6"/>
    <w:rsid w:val="007943D1"/>
    <w:rsid w:val="00794E6D"/>
    <w:rsid w:val="007958EF"/>
    <w:rsid w:val="00796B80"/>
    <w:rsid w:val="00797864"/>
    <w:rsid w:val="00797CB6"/>
    <w:rsid w:val="007A1D46"/>
    <w:rsid w:val="007A6179"/>
    <w:rsid w:val="007A62E0"/>
    <w:rsid w:val="007A7292"/>
    <w:rsid w:val="007B0D93"/>
    <w:rsid w:val="007B1A92"/>
    <w:rsid w:val="007B1F99"/>
    <w:rsid w:val="007B1FCC"/>
    <w:rsid w:val="007B3009"/>
    <w:rsid w:val="007B4044"/>
    <w:rsid w:val="007B75CE"/>
    <w:rsid w:val="007C1262"/>
    <w:rsid w:val="007C1614"/>
    <w:rsid w:val="007C2651"/>
    <w:rsid w:val="007C447A"/>
    <w:rsid w:val="007C4C43"/>
    <w:rsid w:val="007C564C"/>
    <w:rsid w:val="007D03CD"/>
    <w:rsid w:val="007D12D8"/>
    <w:rsid w:val="007D17AD"/>
    <w:rsid w:val="007D1DFF"/>
    <w:rsid w:val="007D2188"/>
    <w:rsid w:val="007D37B2"/>
    <w:rsid w:val="007D4D13"/>
    <w:rsid w:val="007D59AC"/>
    <w:rsid w:val="007D64C6"/>
    <w:rsid w:val="007D6E83"/>
    <w:rsid w:val="007D7113"/>
    <w:rsid w:val="007E0CDF"/>
    <w:rsid w:val="007E2649"/>
    <w:rsid w:val="007E3DAF"/>
    <w:rsid w:val="007E47C9"/>
    <w:rsid w:val="007E4F6F"/>
    <w:rsid w:val="007E502E"/>
    <w:rsid w:val="007E5EB5"/>
    <w:rsid w:val="007E630C"/>
    <w:rsid w:val="007E76D9"/>
    <w:rsid w:val="007F0F80"/>
    <w:rsid w:val="007F2295"/>
    <w:rsid w:val="007F26B1"/>
    <w:rsid w:val="007F2AC5"/>
    <w:rsid w:val="007F40D9"/>
    <w:rsid w:val="007F4FE4"/>
    <w:rsid w:val="007F55EA"/>
    <w:rsid w:val="007F5ADA"/>
    <w:rsid w:val="007F6FAC"/>
    <w:rsid w:val="007F74BE"/>
    <w:rsid w:val="007F7FAB"/>
    <w:rsid w:val="00802393"/>
    <w:rsid w:val="0080315A"/>
    <w:rsid w:val="008033DD"/>
    <w:rsid w:val="00803692"/>
    <w:rsid w:val="008037BA"/>
    <w:rsid w:val="00803BE8"/>
    <w:rsid w:val="008043EC"/>
    <w:rsid w:val="00804631"/>
    <w:rsid w:val="00804BE4"/>
    <w:rsid w:val="00805846"/>
    <w:rsid w:val="00807E07"/>
    <w:rsid w:val="008107BE"/>
    <w:rsid w:val="0081276F"/>
    <w:rsid w:val="00812D38"/>
    <w:rsid w:val="00813418"/>
    <w:rsid w:val="0081349F"/>
    <w:rsid w:val="00813990"/>
    <w:rsid w:val="0081456B"/>
    <w:rsid w:val="008150F1"/>
    <w:rsid w:val="00815528"/>
    <w:rsid w:val="0081553F"/>
    <w:rsid w:val="008163EC"/>
    <w:rsid w:val="00816DAE"/>
    <w:rsid w:val="00820194"/>
    <w:rsid w:val="00822E7D"/>
    <w:rsid w:val="00823023"/>
    <w:rsid w:val="00823CE2"/>
    <w:rsid w:val="008246DF"/>
    <w:rsid w:val="0082470F"/>
    <w:rsid w:val="00826276"/>
    <w:rsid w:val="00826317"/>
    <w:rsid w:val="008302AA"/>
    <w:rsid w:val="0083094B"/>
    <w:rsid w:val="008311EC"/>
    <w:rsid w:val="00833B9A"/>
    <w:rsid w:val="008359F9"/>
    <w:rsid w:val="00835F59"/>
    <w:rsid w:val="00840CA4"/>
    <w:rsid w:val="00840D52"/>
    <w:rsid w:val="0084193E"/>
    <w:rsid w:val="00841F6C"/>
    <w:rsid w:val="008425B3"/>
    <w:rsid w:val="0084318E"/>
    <w:rsid w:val="00844013"/>
    <w:rsid w:val="00844629"/>
    <w:rsid w:val="008453E8"/>
    <w:rsid w:val="00845C66"/>
    <w:rsid w:val="00846761"/>
    <w:rsid w:val="00846935"/>
    <w:rsid w:val="008475C7"/>
    <w:rsid w:val="00850467"/>
    <w:rsid w:val="00850520"/>
    <w:rsid w:val="00850720"/>
    <w:rsid w:val="00853AA0"/>
    <w:rsid w:val="00854BA5"/>
    <w:rsid w:val="00857F09"/>
    <w:rsid w:val="00862D76"/>
    <w:rsid w:val="00862DF9"/>
    <w:rsid w:val="008642F4"/>
    <w:rsid w:val="00865AB4"/>
    <w:rsid w:val="00867C91"/>
    <w:rsid w:val="00867E3D"/>
    <w:rsid w:val="00871438"/>
    <w:rsid w:val="00874743"/>
    <w:rsid w:val="00874C87"/>
    <w:rsid w:val="00874E1F"/>
    <w:rsid w:val="00874F2B"/>
    <w:rsid w:val="0088581C"/>
    <w:rsid w:val="00887389"/>
    <w:rsid w:val="00887F37"/>
    <w:rsid w:val="00891E7B"/>
    <w:rsid w:val="00891F55"/>
    <w:rsid w:val="00892656"/>
    <w:rsid w:val="0089391D"/>
    <w:rsid w:val="00893F59"/>
    <w:rsid w:val="00894CD6"/>
    <w:rsid w:val="008958AA"/>
    <w:rsid w:val="0089617C"/>
    <w:rsid w:val="00896AC4"/>
    <w:rsid w:val="00897683"/>
    <w:rsid w:val="008A022F"/>
    <w:rsid w:val="008A16A9"/>
    <w:rsid w:val="008A2B44"/>
    <w:rsid w:val="008A53DB"/>
    <w:rsid w:val="008A5B63"/>
    <w:rsid w:val="008A5DB8"/>
    <w:rsid w:val="008A6522"/>
    <w:rsid w:val="008A6641"/>
    <w:rsid w:val="008A789C"/>
    <w:rsid w:val="008A7DF5"/>
    <w:rsid w:val="008A7F75"/>
    <w:rsid w:val="008B1B5B"/>
    <w:rsid w:val="008B41D6"/>
    <w:rsid w:val="008B6B3D"/>
    <w:rsid w:val="008B7105"/>
    <w:rsid w:val="008B76E6"/>
    <w:rsid w:val="008C37D6"/>
    <w:rsid w:val="008C380D"/>
    <w:rsid w:val="008C3B44"/>
    <w:rsid w:val="008C466F"/>
    <w:rsid w:val="008C4E78"/>
    <w:rsid w:val="008C62C1"/>
    <w:rsid w:val="008C7942"/>
    <w:rsid w:val="008D0551"/>
    <w:rsid w:val="008D36B1"/>
    <w:rsid w:val="008D3BA8"/>
    <w:rsid w:val="008D4061"/>
    <w:rsid w:val="008D4C6B"/>
    <w:rsid w:val="008D59F9"/>
    <w:rsid w:val="008D67D5"/>
    <w:rsid w:val="008D6D10"/>
    <w:rsid w:val="008E013B"/>
    <w:rsid w:val="008E04E3"/>
    <w:rsid w:val="008E2851"/>
    <w:rsid w:val="008E29AA"/>
    <w:rsid w:val="008E4409"/>
    <w:rsid w:val="008E5D73"/>
    <w:rsid w:val="008E6EF2"/>
    <w:rsid w:val="008E774E"/>
    <w:rsid w:val="008E799B"/>
    <w:rsid w:val="008F0EA4"/>
    <w:rsid w:val="008F102A"/>
    <w:rsid w:val="008F2291"/>
    <w:rsid w:val="008F2317"/>
    <w:rsid w:val="008F2394"/>
    <w:rsid w:val="008F328C"/>
    <w:rsid w:val="008F4B80"/>
    <w:rsid w:val="008F5195"/>
    <w:rsid w:val="008F58C4"/>
    <w:rsid w:val="009002BE"/>
    <w:rsid w:val="0090162A"/>
    <w:rsid w:val="00901F53"/>
    <w:rsid w:val="009030EA"/>
    <w:rsid w:val="00904D30"/>
    <w:rsid w:val="009050AB"/>
    <w:rsid w:val="009073D6"/>
    <w:rsid w:val="00907C1F"/>
    <w:rsid w:val="0091113D"/>
    <w:rsid w:val="00912C0B"/>
    <w:rsid w:val="009148C0"/>
    <w:rsid w:val="0091583E"/>
    <w:rsid w:val="009159F2"/>
    <w:rsid w:val="009160C5"/>
    <w:rsid w:val="00916C06"/>
    <w:rsid w:val="00916D7F"/>
    <w:rsid w:val="00916EE1"/>
    <w:rsid w:val="00920D96"/>
    <w:rsid w:val="009216BF"/>
    <w:rsid w:val="0092269E"/>
    <w:rsid w:val="00923018"/>
    <w:rsid w:val="00923ACC"/>
    <w:rsid w:val="00923BFE"/>
    <w:rsid w:val="0092574A"/>
    <w:rsid w:val="009258DE"/>
    <w:rsid w:val="00927D05"/>
    <w:rsid w:val="00931D87"/>
    <w:rsid w:val="00936255"/>
    <w:rsid w:val="0093629A"/>
    <w:rsid w:val="00936701"/>
    <w:rsid w:val="00940330"/>
    <w:rsid w:val="00940809"/>
    <w:rsid w:val="00941619"/>
    <w:rsid w:val="00941AEC"/>
    <w:rsid w:val="00941FA2"/>
    <w:rsid w:val="00943E16"/>
    <w:rsid w:val="0094448A"/>
    <w:rsid w:val="009445F6"/>
    <w:rsid w:val="009449E4"/>
    <w:rsid w:val="0094543D"/>
    <w:rsid w:val="00950C7C"/>
    <w:rsid w:val="00952DEF"/>
    <w:rsid w:val="00953516"/>
    <w:rsid w:val="0095359C"/>
    <w:rsid w:val="00954534"/>
    <w:rsid w:val="009549DD"/>
    <w:rsid w:val="00956325"/>
    <w:rsid w:val="0095697A"/>
    <w:rsid w:val="00956E23"/>
    <w:rsid w:val="0095701A"/>
    <w:rsid w:val="00957285"/>
    <w:rsid w:val="0095730E"/>
    <w:rsid w:val="00957F28"/>
    <w:rsid w:val="009612E7"/>
    <w:rsid w:val="009614EF"/>
    <w:rsid w:val="00961713"/>
    <w:rsid w:val="00961C81"/>
    <w:rsid w:val="00962694"/>
    <w:rsid w:val="00966A6D"/>
    <w:rsid w:val="00967618"/>
    <w:rsid w:val="00967F66"/>
    <w:rsid w:val="009710B8"/>
    <w:rsid w:val="00971529"/>
    <w:rsid w:val="00971956"/>
    <w:rsid w:val="00975ABD"/>
    <w:rsid w:val="009760B7"/>
    <w:rsid w:val="00976FE0"/>
    <w:rsid w:val="009774CD"/>
    <w:rsid w:val="0098050E"/>
    <w:rsid w:val="009808CA"/>
    <w:rsid w:val="009810EF"/>
    <w:rsid w:val="009813E0"/>
    <w:rsid w:val="00981894"/>
    <w:rsid w:val="009823A3"/>
    <w:rsid w:val="00982731"/>
    <w:rsid w:val="0098469B"/>
    <w:rsid w:val="00984E74"/>
    <w:rsid w:val="00984E79"/>
    <w:rsid w:val="00985E07"/>
    <w:rsid w:val="00987C6F"/>
    <w:rsid w:val="00987FB5"/>
    <w:rsid w:val="009907BF"/>
    <w:rsid w:val="00990810"/>
    <w:rsid w:val="00991780"/>
    <w:rsid w:val="009925AC"/>
    <w:rsid w:val="00993771"/>
    <w:rsid w:val="009937D3"/>
    <w:rsid w:val="009958AB"/>
    <w:rsid w:val="00996A65"/>
    <w:rsid w:val="00997487"/>
    <w:rsid w:val="009A0918"/>
    <w:rsid w:val="009A3E4E"/>
    <w:rsid w:val="009A455B"/>
    <w:rsid w:val="009A4E11"/>
    <w:rsid w:val="009A69A8"/>
    <w:rsid w:val="009A6ED5"/>
    <w:rsid w:val="009A713B"/>
    <w:rsid w:val="009A7F8A"/>
    <w:rsid w:val="009B17BE"/>
    <w:rsid w:val="009B1C79"/>
    <w:rsid w:val="009B292E"/>
    <w:rsid w:val="009B2FC4"/>
    <w:rsid w:val="009B3BDE"/>
    <w:rsid w:val="009B48C7"/>
    <w:rsid w:val="009B53F9"/>
    <w:rsid w:val="009B5D99"/>
    <w:rsid w:val="009C0A4F"/>
    <w:rsid w:val="009C1491"/>
    <w:rsid w:val="009C2AE1"/>
    <w:rsid w:val="009C308A"/>
    <w:rsid w:val="009C341B"/>
    <w:rsid w:val="009C6A52"/>
    <w:rsid w:val="009D1111"/>
    <w:rsid w:val="009D1222"/>
    <w:rsid w:val="009D21AD"/>
    <w:rsid w:val="009D371B"/>
    <w:rsid w:val="009D38C0"/>
    <w:rsid w:val="009D3E17"/>
    <w:rsid w:val="009D3F85"/>
    <w:rsid w:val="009D4AC0"/>
    <w:rsid w:val="009D60B9"/>
    <w:rsid w:val="009D639F"/>
    <w:rsid w:val="009D695D"/>
    <w:rsid w:val="009D7551"/>
    <w:rsid w:val="009D7EE4"/>
    <w:rsid w:val="009E1C8D"/>
    <w:rsid w:val="009E1CCA"/>
    <w:rsid w:val="009E216D"/>
    <w:rsid w:val="009E3103"/>
    <w:rsid w:val="009E45B7"/>
    <w:rsid w:val="009E506C"/>
    <w:rsid w:val="009E58FF"/>
    <w:rsid w:val="009E5EC2"/>
    <w:rsid w:val="009E6A60"/>
    <w:rsid w:val="009F0382"/>
    <w:rsid w:val="009F0C3D"/>
    <w:rsid w:val="009F142D"/>
    <w:rsid w:val="009F23C3"/>
    <w:rsid w:val="009F2820"/>
    <w:rsid w:val="009F2E06"/>
    <w:rsid w:val="009F5CCD"/>
    <w:rsid w:val="009F5DB0"/>
    <w:rsid w:val="009F780F"/>
    <w:rsid w:val="00A00490"/>
    <w:rsid w:val="00A00BD4"/>
    <w:rsid w:val="00A0135F"/>
    <w:rsid w:val="00A02137"/>
    <w:rsid w:val="00A045BB"/>
    <w:rsid w:val="00A05555"/>
    <w:rsid w:val="00A05F54"/>
    <w:rsid w:val="00A06287"/>
    <w:rsid w:val="00A06504"/>
    <w:rsid w:val="00A100AB"/>
    <w:rsid w:val="00A10C85"/>
    <w:rsid w:val="00A11BC5"/>
    <w:rsid w:val="00A13A0B"/>
    <w:rsid w:val="00A159D0"/>
    <w:rsid w:val="00A17B75"/>
    <w:rsid w:val="00A20AB1"/>
    <w:rsid w:val="00A20E67"/>
    <w:rsid w:val="00A20F39"/>
    <w:rsid w:val="00A21768"/>
    <w:rsid w:val="00A22E85"/>
    <w:rsid w:val="00A23A90"/>
    <w:rsid w:val="00A30800"/>
    <w:rsid w:val="00A32318"/>
    <w:rsid w:val="00A32C8D"/>
    <w:rsid w:val="00A33B3E"/>
    <w:rsid w:val="00A33E62"/>
    <w:rsid w:val="00A34971"/>
    <w:rsid w:val="00A3510C"/>
    <w:rsid w:val="00A35360"/>
    <w:rsid w:val="00A35E38"/>
    <w:rsid w:val="00A366BC"/>
    <w:rsid w:val="00A37F4C"/>
    <w:rsid w:val="00A401BC"/>
    <w:rsid w:val="00A4281D"/>
    <w:rsid w:val="00A429B0"/>
    <w:rsid w:val="00A436CD"/>
    <w:rsid w:val="00A44343"/>
    <w:rsid w:val="00A44E86"/>
    <w:rsid w:val="00A452FB"/>
    <w:rsid w:val="00A45420"/>
    <w:rsid w:val="00A45924"/>
    <w:rsid w:val="00A459E3"/>
    <w:rsid w:val="00A469D9"/>
    <w:rsid w:val="00A505D7"/>
    <w:rsid w:val="00A5321F"/>
    <w:rsid w:val="00A54241"/>
    <w:rsid w:val="00A5453C"/>
    <w:rsid w:val="00A5486E"/>
    <w:rsid w:val="00A55022"/>
    <w:rsid w:val="00A57340"/>
    <w:rsid w:val="00A57D60"/>
    <w:rsid w:val="00A607CA"/>
    <w:rsid w:val="00A61FD4"/>
    <w:rsid w:val="00A631CD"/>
    <w:rsid w:val="00A64619"/>
    <w:rsid w:val="00A67E9D"/>
    <w:rsid w:val="00A71395"/>
    <w:rsid w:val="00A71841"/>
    <w:rsid w:val="00A73205"/>
    <w:rsid w:val="00A73833"/>
    <w:rsid w:val="00A74695"/>
    <w:rsid w:val="00A7475B"/>
    <w:rsid w:val="00A75555"/>
    <w:rsid w:val="00A769F9"/>
    <w:rsid w:val="00A8046B"/>
    <w:rsid w:val="00A81672"/>
    <w:rsid w:val="00A81AE0"/>
    <w:rsid w:val="00A82D38"/>
    <w:rsid w:val="00A82D6C"/>
    <w:rsid w:val="00A85100"/>
    <w:rsid w:val="00A85518"/>
    <w:rsid w:val="00A86E0D"/>
    <w:rsid w:val="00A905F4"/>
    <w:rsid w:val="00A93313"/>
    <w:rsid w:val="00A933F8"/>
    <w:rsid w:val="00A94CD5"/>
    <w:rsid w:val="00A95198"/>
    <w:rsid w:val="00A953E9"/>
    <w:rsid w:val="00A961EF"/>
    <w:rsid w:val="00A966E7"/>
    <w:rsid w:val="00A9700D"/>
    <w:rsid w:val="00AA1BD8"/>
    <w:rsid w:val="00AA1D79"/>
    <w:rsid w:val="00AA2EAE"/>
    <w:rsid w:val="00AA30B5"/>
    <w:rsid w:val="00AA3329"/>
    <w:rsid w:val="00AA3BFE"/>
    <w:rsid w:val="00AA3E54"/>
    <w:rsid w:val="00AA4716"/>
    <w:rsid w:val="00AA4FC5"/>
    <w:rsid w:val="00AA548F"/>
    <w:rsid w:val="00AA5634"/>
    <w:rsid w:val="00AA5FB5"/>
    <w:rsid w:val="00AA63DA"/>
    <w:rsid w:val="00AA79DD"/>
    <w:rsid w:val="00AB012E"/>
    <w:rsid w:val="00AB097E"/>
    <w:rsid w:val="00AB27CB"/>
    <w:rsid w:val="00AB3786"/>
    <w:rsid w:val="00AB4F81"/>
    <w:rsid w:val="00AB51D4"/>
    <w:rsid w:val="00AB58D7"/>
    <w:rsid w:val="00AB6F9F"/>
    <w:rsid w:val="00AB7299"/>
    <w:rsid w:val="00AB754A"/>
    <w:rsid w:val="00AB7CDD"/>
    <w:rsid w:val="00AB7CFD"/>
    <w:rsid w:val="00AB7F12"/>
    <w:rsid w:val="00AC064D"/>
    <w:rsid w:val="00AC10EE"/>
    <w:rsid w:val="00AC124D"/>
    <w:rsid w:val="00AC297B"/>
    <w:rsid w:val="00AC2E90"/>
    <w:rsid w:val="00AC45A5"/>
    <w:rsid w:val="00AC4804"/>
    <w:rsid w:val="00AD0983"/>
    <w:rsid w:val="00AD1179"/>
    <w:rsid w:val="00AD1630"/>
    <w:rsid w:val="00AD5477"/>
    <w:rsid w:val="00AD5F39"/>
    <w:rsid w:val="00AD6312"/>
    <w:rsid w:val="00AD7E54"/>
    <w:rsid w:val="00AE2541"/>
    <w:rsid w:val="00AE2A3C"/>
    <w:rsid w:val="00AE430F"/>
    <w:rsid w:val="00AE445F"/>
    <w:rsid w:val="00AE4726"/>
    <w:rsid w:val="00AE4BB8"/>
    <w:rsid w:val="00AE6645"/>
    <w:rsid w:val="00AE694D"/>
    <w:rsid w:val="00AF2027"/>
    <w:rsid w:val="00AF204B"/>
    <w:rsid w:val="00AF3584"/>
    <w:rsid w:val="00AF4EBF"/>
    <w:rsid w:val="00AF5606"/>
    <w:rsid w:val="00AF608F"/>
    <w:rsid w:val="00AF655A"/>
    <w:rsid w:val="00AF72B7"/>
    <w:rsid w:val="00AF75B7"/>
    <w:rsid w:val="00B02326"/>
    <w:rsid w:val="00B02BCD"/>
    <w:rsid w:val="00B044FC"/>
    <w:rsid w:val="00B05DFF"/>
    <w:rsid w:val="00B06FC4"/>
    <w:rsid w:val="00B07064"/>
    <w:rsid w:val="00B105B9"/>
    <w:rsid w:val="00B1261F"/>
    <w:rsid w:val="00B12B9B"/>
    <w:rsid w:val="00B13010"/>
    <w:rsid w:val="00B13711"/>
    <w:rsid w:val="00B16592"/>
    <w:rsid w:val="00B215D6"/>
    <w:rsid w:val="00B21B93"/>
    <w:rsid w:val="00B21D71"/>
    <w:rsid w:val="00B231AB"/>
    <w:rsid w:val="00B2410B"/>
    <w:rsid w:val="00B26502"/>
    <w:rsid w:val="00B27A65"/>
    <w:rsid w:val="00B306E2"/>
    <w:rsid w:val="00B31EB4"/>
    <w:rsid w:val="00B3415E"/>
    <w:rsid w:val="00B3657E"/>
    <w:rsid w:val="00B36856"/>
    <w:rsid w:val="00B3788C"/>
    <w:rsid w:val="00B40E8A"/>
    <w:rsid w:val="00B410A7"/>
    <w:rsid w:val="00B41426"/>
    <w:rsid w:val="00B453DC"/>
    <w:rsid w:val="00B45444"/>
    <w:rsid w:val="00B46477"/>
    <w:rsid w:val="00B46761"/>
    <w:rsid w:val="00B46D7B"/>
    <w:rsid w:val="00B47209"/>
    <w:rsid w:val="00B4744A"/>
    <w:rsid w:val="00B50063"/>
    <w:rsid w:val="00B5067B"/>
    <w:rsid w:val="00B53D58"/>
    <w:rsid w:val="00B54450"/>
    <w:rsid w:val="00B5607B"/>
    <w:rsid w:val="00B567DE"/>
    <w:rsid w:val="00B6053E"/>
    <w:rsid w:val="00B60F75"/>
    <w:rsid w:val="00B6104C"/>
    <w:rsid w:val="00B61D02"/>
    <w:rsid w:val="00B64C5A"/>
    <w:rsid w:val="00B65F2B"/>
    <w:rsid w:val="00B66185"/>
    <w:rsid w:val="00B67976"/>
    <w:rsid w:val="00B71746"/>
    <w:rsid w:val="00B71B39"/>
    <w:rsid w:val="00B7294D"/>
    <w:rsid w:val="00B744C1"/>
    <w:rsid w:val="00B759F3"/>
    <w:rsid w:val="00B7622A"/>
    <w:rsid w:val="00B80011"/>
    <w:rsid w:val="00B80125"/>
    <w:rsid w:val="00B811FD"/>
    <w:rsid w:val="00B81D5A"/>
    <w:rsid w:val="00B83560"/>
    <w:rsid w:val="00B8360C"/>
    <w:rsid w:val="00B84CF4"/>
    <w:rsid w:val="00B851CE"/>
    <w:rsid w:val="00B86E1B"/>
    <w:rsid w:val="00B8774F"/>
    <w:rsid w:val="00B9000B"/>
    <w:rsid w:val="00B90DE7"/>
    <w:rsid w:val="00B92C15"/>
    <w:rsid w:val="00B947B5"/>
    <w:rsid w:val="00B94867"/>
    <w:rsid w:val="00B9580D"/>
    <w:rsid w:val="00B9586A"/>
    <w:rsid w:val="00B95B61"/>
    <w:rsid w:val="00B96265"/>
    <w:rsid w:val="00B96DD4"/>
    <w:rsid w:val="00BA183F"/>
    <w:rsid w:val="00BA1A77"/>
    <w:rsid w:val="00BA252F"/>
    <w:rsid w:val="00BA299E"/>
    <w:rsid w:val="00BA2B65"/>
    <w:rsid w:val="00BA3CFD"/>
    <w:rsid w:val="00BA5C72"/>
    <w:rsid w:val="00BA7081"/>
    <w:rsid w:val="00BB113F"/>
    <w:rsid w:val="00BB22FC"/>
    <w:rsid w:val="00BB238C"/>
    <w:rsid w:val="00BB33FB"/>
    <w:rsid w:val="00BB45BB"/>
    <w:rsid w:val="00BB4893"/>
    <w:rsid w:val="00BB48AC"/>
    <w:rsid w:val="00BB50EE"/>
    <w:rsid w:val="00BB5847"/>
    <w:rsid w:val="00BB751E"/>
    <w:rsid w:val="00BB7642"/>
    <w:rsid w:val="00BB7F87"/>
    <w:rsid w:val="00BC0248"/>
    <w:rsid w:val="00BC14CC"/>
    <w:rsid w:val="00BC327A"/>
    <w:rsid w:val="00BC37D9"/>
    <w:rsid w:val="00BC4356"/>
    <w:rsid w:val="00BC5E15"/>
    <w:rsid w:val="00BC75C5"/>
    <w:rsid w:val="00BC7EA7"/>
    <w:rsid w:val="00BD07CD"/>
    <w:rsid w:val="00BD0F35"/>
    <w:rsid w:val="00BD192D"/>
    <w:rsid w:val="00BD1AEB"/>
    <w:rsid w:val="00BD30AF"/>
    <w:rsid w:val="00BD425F"/>
    <w:rsid w:val="00BD50B7"/>
    <w:rsid w:val="00BD601B"/>
    <w:rsid w:val="00BD663F"/>
    <w:rsid w:val="00BE086C"/>
    <w:rsid w:val="00BE0DAF"/>
    <w:rsid w:val="00BE0F4E"/>
    <w:rsid w:val="00BE11EF"/>
    <w:rsid w:val="00BE19D0"/>
    <w:rsid w:val="00BE2084"/>
    <w:rsid w:val="00BE2F16"/>
    <w:rsid w:val="00BE3F88"/>
    <w:rsid w:val="00BE4352"/>
    <w:rsid w:val="00BE45D0"/>
    <w:rsid w:val="00BE484E"/>
    <w:rsid w:val="00BE61B0"/>
    <w:rsid w:val="00BE6641"/>
    <w:rsid w:val="00BE6DCA"/>
    <w:rsid w:val="00BE6E63"/>
    <w:rsid w:val="00BF1D1D"/>
    <w:rsid w:val="00BF1E56"/>
    <w:rsid w:val="00BF242C"/>
    <w:rsid w:val="00BF2F25"/>
    <w:rsid w:val="00BF341B"/>
    <w:rsid w:val="00BF3E0D"/>
    <w:rsid w:val="00BF4AB7"/>
    <w:rsid w:val="00BF56E1"/>
    <w:rsid w:val="00BF5C86"/>
    <w:rsid w:val="00BF5D5C"/>
    <w:rsid w:val="00BF662F"/>
    <w:rsid w:val="00BF6DE0"/>
    <w:rsid w:val="00BF7169"/>
    <w:rsid w:val="00BF75EF"/>
    <w:rsid w:val="00C01F40"/>
    <w:rsid w:val="00C03348"/>
    <w:rsid w:val="00C059E6"/>
    <w:rsid w:val="00C05A76"/>
    <w:rsid w:val="00C05D76"/>
    <w:rsid w:val="00C06204"/>
    <w:rsid w:val="00C10491"/>
    <w:rsid w:val="00C10630"/>
    <w:rsid w:val="00C1404D"/>
    <w:rsid w:val="00C150A4"/>
    <w:rsid w:val="00C15DAA"/>
    <w:rsid w:val="00C16EBC"/>
    <w:rsid w:val="00C17FCF"/>
    <w:rsid w:val="00C208EF"/>
    <w:rsid w:val="00C20F1F"/>
    <w:rsid w:val="00C2133F"/>
    <w:rsid w:val="00C21630"/>
    <w:rsid w:val="00C21ECF"/>
    <w:rsid w:val="00C22BD7"/>
    <w:rsid w:val="00C25956"/>
    <w:rsid w:val="00C25BEF"/>
    <w:rsid w:val="00C26E66"/>
    <w:rsid w:val="00C27C73"/>
    <w:rsid w:val="00C30D6C"/>
    <w:rsid w:val="00C30FE1"/>
    <w:rsid w:val="00C31FEA"/>
    <w:rsid w:val="00C32BA0"/>
    <w:rsid w:val="00C33CFB"/>
    <w:rsid w:val="00C3506C"/>
    <w:rsid w:val="00C365D5"/>
    <w:rsid w:val="00C36768"/>
    <w:rsid w:val="00C3678A"/>
    <w:rsid w:val="00C4046A"/>
    <w:rsid w:val="00C412BD"/>
    <w:rsid w:val="00C41D3A"/>
    <w:rsid w:val="00C4211A"/>
    <w:rsid w:val="00C42EE8"/>
    <w:rsid w:val="00C432F2"/>
    <w:rsid w:val="00C442A6"/>
    <w:rsid w:val="00C45153"/>
    <w:rsid w:val="00C46CB4"/>
    <w:rsid w:val="00C47918"/>
    <w:rsid w:val="00C47BC1"/>
    <w:rsid w:val="00C50342"/>
    <w:rsid w:val="00C50E1A"/>
    <w:rsid w:val="00C51849"/>
    <w:rsid w:val="00C52B1E"/>
    <w:rsid w:val="00C5348D"/>
    <w:rsid w:val="00C53E37"/>
    <w:rsid w:val="00C5513A"/>
    <w:rsid w:val="00C5546B"/>
    <w:rsid w:val="00C5554D"/>
    <w:rsid w:val="00C55576"/>
    <w:rsid w:val="00C55EAA"/>
    <w:rsid w:val="00C57585"/>
    <w:rsid w:val="00C577BD"/>
    <w:rsid w:val="00C60FEA"/>
    <w:rsid w:val="00C6344A"/>
    <w:rsid w:val="00C634D4"/>
    <w:rsid w:val="00C652AD"/>
    <w:rsid w:val="00C65927"/>
    <w:rsid w:val="00C661ED"/>
    <w:rsid w:val="00C66656"/>
    <w:rsid w:val="00C666EB"/>
    <w:rsid w:val="00C702F5"/>
    <w:rsid w:val="00C713C7"/>
    <w:rsid w:val="00C7249D"/>
    <w:rsid w:val="00C733DF"/>
    <w:rsid w:val="00C73980"/>
    <w:rsid w:val="00C74139"/>
    <w:rsid w:val="00C74583"/>
    <w:rsid w:val="00C74A1B"/>
    <w:rsid w:val="00C74E71"/>
    <w:rsid w:val="00C754CE"/>
    <w:rsid w:val="00C75A0C"/>
    <w:rsid w:val="00C75D5C"/>
    <w:rsid w:val="00C76CFB"/>
    <w:rsid w:val="00C802CC"/>
    <w:rsid w:val="00C802D4"/>
    <w:rsid w:val="00C80D34"/>
    <w:rsid w:val="00C81855"/>
    <w:rsid w:val="00C81B8C"/>
    <w:rsid w:val="00C823B2"/>
    <w:rsid w:val="00C82840"/>
    <w:rsid w:val="00C837B0"/>
    <w:rsid w:val="00C84156"/>
    <w:rsid w:val="00C864BD"/>
    <w:rsid w:val="00C91000"/>
    <w:rsid w:val="00C93CE5"/>
    <w:rsid w:val="00C946C7"/>
    <w:rsid w:val="00C96D21"/>
    <w:rsid w:val="00C97495"/>
    <w:rsid w:val="00CA1889"/>
    <w:rsid w:val="00CA1BA6"/>
    <w:rsid w:val="00CA1DA5"/>
    <w:rsid w:val="00CA3C66"/>
    <w:rsid w:val="00CB01CE"/>
    <w:rsid w:val="00CB05F5"/>
    <w:rsid w:val="00CB075C"/>
    <w:rsid w:val="00CB08FF"/>
    <w:rsid w:val="00CB1713"/>
    <w:rsid w:val="00CB1F0D"/>
    <w:rsid w:val="00CB2748"/>
    <w:rsid w:val="00CB32D9"/>
    <w:rsid w:val="00CB3AE5"/>
    <w:rsid w:val="00CB5872"/>
    <w:rsid w:val="00CB5AB2"/>
    <w:rsid w:val="00CB61AF"/>
    <w:rsid w:val="00CB6E89"/>
    <w:rsid w:val="00CC085E"/>
    <w:rsid w:val="00CC0979"/>
    <w:rsid w:val="00CC18E2"/>
    <w:rsid w:val="00CC2911"/>
    <w:rsid w:val="00CC36C1"/>
    <w:rsid w:val="00CC42BC"/>
    <w:rsid w:val="00CC446B"/>
    <w:rsid w:val="00CC4675"/>
    <w:rsid w:val="00CC4899"/>
    <w:rsid w:val="00CC545C"/>
    <w:rsid w:val="00CC5C33"/>
    <w:rsid w:val="00CC6176"/>
    <w:rsid w:val="00CC76F4"/>
    <w:rsid w:val="00CC77EE"/>
    <w:rsid w:val="00CC7981"/>
    <w:rsid w:val="00CD0587"/>
    <w:rsid w:val="00CD111D"/>
    <w:rsid w:val="00CD183F"/>
    <w:rsid w:val="00CD1BD0"/>
    <w:rsid w:val="00CD1EE5"/>
    <w:rsid w:val="00CD23A8"/>
    <w:rsid w:val="00CD2D2F"/>
    <w:rsid w:val="00CD51E4"/>
    <w:rsid w:val="00CD52F9"/>
    <w:rsid w:val="00CD6DBE"/>
    <w:rsid w:val="00CD6E96"/>
    <w:rsid w:val="00CD7AED"/>
    <w:rsid w:val="00CE23DF"/>
    <w:rsid w:val="00CE29D3"/>
    <w:rsid w:val="00CE3CE5"/>
    <w:rsid w:val="00CE3EA5"/>
    <w:rsid w:val="00CE4EC6"/>
    <w:rsid w:val="00CE5C72"/>
    <w:rsid w:val="00CE6F4C"/>
    <w:rsid w:val="00CE7836"/>
    <w:rsid w:val="00CE7A76"/>
    <w:rsid w:val="00CE7F82"/>
    <w:rsid w:val="00CF2348"/>
    <w:rsid w:val="00CF3187"/>
    <w:rsid w:val="00CF459A"/>
    <w:rsid w:val="00CF4A0C"/>
    <w:rsid w:val="00CF535E"/>
    <w:rsid w:val="00CF663B"/>
    <w:rsid w:val="00CF6BD3"/>
    <w:rsid w:val="00CF719D"/>
    <w:rsid w:val="00CF75C2"/>
    <w:rsid w:val="00D00762"/>
    <w:rsid w:val="00D017D2"/>
    <w:rsid w:val="00D02633"/>
    <w:rsid w:val="00D0297E"/>
    <w:rsid w:val="00D04695"/>
    <w:rsid w:val="00D067A8"/>
    <w:rsid w:val="00D06F20"/>
    <w:rsid w:val="00D10DAE"/>
    <w:rsid w:val="00D11F43"/>
    <w:rsid w:val="00D13C40"/>
    <w:rsid w:val="00D13EFC"/>
    <w:rsid w:val="00D16946"/>
    <w:rsid w:val="00D20260"/>
    <w:rsid w:val="00D2031E"/>
    <w:rsid w:val="00D21185"/>
    <w:rsid w:val="00D22195"/>
    <w:rsid w:val="00D222CD"/>
    <w:rsid w:val="00D22D2A"/>
    <w:rsid w:val="00D22DE3"/>
    <w:rsid w:val="00D23407"/>
    <w:rsid w:val="00D234B3"/>
    <w:rsid w:val="00D26F19"/>
    <w:rsid w:val="00D26FEC"/>
    <w:rsid w:val="00D27C14"/>
    <w:rsid w:val="00D30A68"/>
    <w:rsid w:val="00D334A2"/>
    <w:rsid w:val="00D3487E"/>
    <w:rsid w:val="00D34A98"/>
    <w:rsid w:val="00D34CFC"/>
    <w:rsid w:val="00D34FD5"/>
    <w:rsid w:val="00D350E3"/>
    <w:rsid w:val="00D4004B"/>
    <w:rsid w:val="00D40254"/>
    <w:rsid w:val="00D40447"/>
    <w:rsid w:val="00D4121F"/>
    <w:rsid w:val="00D43BDF"/>
    <w:rsid w:val="00D45D67"/>
    <w:rsid w:val="00D464B4"/>
    <w:rsid w:val="00D47CBF"/>
    <w:rsid w:val="00D50F1B"/>
    <w:rsid w:val="00D51358"/>
    <w:rsid w:val="00D5252A"/>
    <w:rsid w:val="00D53EC9"/>
    <w:rsid w:val="00D548DB"/>
    <w:rsid w:val="00D57A79"/>
    <w:rsid w:val="00D57CED"/>
    <w:rsid w:val="00D60314"/>
    <w:rsid w:val="00D628A0"/>
    <w:rsid w:val="00D65A4C"/>
    <w:rsid w:val="00D65E12"/>
    <w:rsid w:val="00D703A5"/>
    <w:rsid w:val="00D70BB0"/>
    <w:rsid w:val="00D72AD6"/>
    <w:rsid w:val="00D73CD0"/>
    <w:rsid w:val="00D74881"/>
    <w:rsid w:val="00D74CC1"/>
    <w:rsid w:val="00D75716"/>
    <w:rsid w:val="00D77B51"/>
    <w:rsid w:val="00D82A56"/>
    <w:rsid w:val="00D8381E"/>
    <w:rsid w:val="00D85376"/>
    <w:rsid w:val="00D86242"/>
    <w:rsid w:val="00D87737"/>
    <w:rsid w:val="00D87FCB"/>
    <w:rsid w:val="00D91BAC"/>
    <w:rsid w:val="00D91CC5"/>
    <w:rsid w:val="00D924A4"/>
    <w:rsid w:val="00D930E3"/>
    <w:rsid w:val="00D936D7"/>
    <w:rsid w:val="00D9387F"/>
    <w:rsid w:val="00D95018"/>
    <w:rsid w:val="00D958B9"/>
    <w:rsid w:val="00D95C18"/>
    <w:rsid w:val="00D95F0F"/>
    <w:rsid w:val="00D96602"/>
    <w:rsid w:val="00D97E6D"/>
    <w:rsid w:val="00DA0037"/>
    <w:rsid w:val="00DA0CE0"/>
    <w:rsid w:val="00DA22B9"/>
    <w:rsid w:val="00DA3557"/>
    <w:rsid w:val="00DA3813"/>
    <w:rsid w:val="00DA3BFB"/>
    <w:rsid w:val="00DA5297"/>
    <w:rsid w:val="00DA71FC"/>
    <w:rsid w:val="00DB0038"/>
    <w:rsid w:val="00DB172B"/>
    <w:rsid w:val="00DB2B5E"/>
    <w:rsid w:val="00DB48E7"/>
    <w:rsid w:val="00DC0935"/>
    <w:rsid w:val="00DC43DA"/>
    <w:rsid w:val="00DC4AB7"/>
    <w:rsid w:val="00DC4E24"/>
    <w:rsid w:val="00DC5E6C"/>
    <w:rsid w:val="00DD22D0"/>
    <w:rsid w:val="00DD2B6E"/>
    <w:rsid w:val="00DD378B"/>
    <w:rsid w:val="00DD3922"/>
    <w:rsid w:val="00DD63A1"/>
    <w:rsid w:val="00DD6F30"/>
    <w:rsid w:val="00DE012F"/>
    <w:rsid w:val="00DE0665"/>
    <w:rsid w:val="00DE138C"/>
    <w:rsid w:val="00DE1B0A"/>
    <w:rsid w:val="00DE1EC5"/>
    <w:rsid w:val="00DE1EE8"/>
    <w:rsid w:val="00DE2D41"/>
    <w:rsid w:val="00DE3682"/>
    <w:rsid w:val="00DE3732"/>
    <w:rsid w:val="00DE4ABB"/>
    <w:rsid w:val="00DE4C1B"/>
    <w:rsid w:val="00DE53D4"/>
    <w:rsid w:val="00DE58D6"/>
    <w:rsid w:val="00DE62E2"/>
    <w:rsid w:val="00DE6392"/>
    <w:rsid w:val="00DE6DD1"/>
    <w:rsid w:val="00DE7118"/>
    <w:rsid w:val="00DE79EF"/>
    <w:rsid w:val="00DF15AB"/>
    <w:rsid w:val="00DF2BC0"/>
    <w:rsid w:val="00DF38DD"/>
    <w:rsid w:val="00DF508C"/>
    <w:rsid w:val="00DF55EA"/>
    <w:rsid w:val="00DF561D"/>
    <w:rsid w:val="00DF57F6"/>
    <w:rsid w:val="00E00048"/>
    <w:rsid w:val="00E00C28"/>
    <w:rsid w:val="00E01066"/>
    <w:rsid w:val="00E016B9"/>
    <w:rsid w:val="00E01BC5"/>
    <w:rsid w:val="00E027CF"/>
    <w:rsid w:val="00E0296F"/>
    <w:rsid w:val="00E02E37"/>
    <w:rsid w:val="00E037A5"/>
    <w:rsid w:val="00E04761"/>
    <w:rsid w:val="00E05308"/>
    <w:rsid w:val="00E06ECE"/>
    <w:rsid w:val="00E07EFE"/>
    <w:rsid w:val="00E122E4"/>
    <w:rsid w:val="00E124AA"/>
    <w:rsid w:val="00E12D0E"/>
    <w:rsid w:val="00E14910"/>
    <w:rsid w:val="00E211AE"/>
    <w:rsid w:val="00E21F47"/>
    <w:rsid w:val="00E23CE7"/>
    <w:rsid w:val="00E24B40"/>
    <w:rsid w:val="00E24ED7"/>
    <w:rsid w:val="00E256A3"/>
    <w:rsid w:val="00E258E2"/>
    <w:rsid w:val="00E2702D"/>
    <w:rsid w:val="00E30B77"/>
    <w:rsid w:val="00E346CA"/>
    <w:rsid w:val="00E346D3"/>
    <w:rsid w:val="00E34D7C"/>
    <w:rsid w:val="00E356EF"/>
    <w:rsid w:val="00E3603C"/>
    <w:rsid w:val="00E369AF"/>
    <w:rsid w:val="00E37F7A"/>
    <w:rsid w:val="00E37FB4"/>
    <w:rsid w:val="00E41824"/>
    <w:rsid w:val="00E45656"/>
    <w:rsid w:val="00E4622E"/>
    <w:rsid w:val="00E47F60"/>
    <w:rsid w:val="00E527BC"/>
    <w:rsid w:val="00E52A2B"/>
    <w:rsid w:val="00E535EA"/>
    <w:rsid w:val="00E539F8"/>
    <w:rsid w:val="00E557E3"/>
    <w:rsid w:val="00E56204"/>
    <w:rsid w:val="00E57252"/>
    <w:rsid w:val="00E575CE"/>
    <w:rsid w:val="00E577A5"/>
    <w:rsid w:val="00E609C7"/>
    <w:rsid w:val="00E60C3D"/>
    <w:rsid w:val="00E60FB8"/>
    <w:rsid w:val="00E6119E"/>
    <w:rsid w:val="00E61566"/>
    <w:rsid w:val="00E617AD"/>
    <w:rsid w:val="00E621F1"/>
    <w:rsid w:val="00E6240B"/>
    <w:rsid w:val="00E62C32"/>
    <w:rsid w:val="00E62CCD"/>
    <w:rsid w:val="00E6452A"/>
    <w:rsid w:val="00E667B3"/>
    <w:rsid w:val="00E67265"/>
    <w:rsid w:val="00E67B58"/>
    <w:rsid w:val="00E67F01"/>
    <w:rsid w:val="00E7013F"/>
    <w:rsid w:val="00E70439"/>
    <w:rsid w:val="00E708C8"/>
    <w:rsid w:val="00E70CEC"/>
    <w:rsid w:val="00E70D43"/>
    <w:rsid w:val="00E71CE8"/>
    <w:rsid w:val="00E7338E"/>
    <w:rsid w:val="00E74121"/>
    <w:rsid w:val="00E7684F"/>
    <w:rsid w:val="00E768E6"/>
    <w:rsid w:val="00E76918"/>
    <w:rsid w:val="00E76BC1"/>
    <w:rsid w:val="00E778E1"/>
    <w:rsid w:val="00E779BA"/>
    <w:rsid w:val="00E77BF1"/>
    <w:rsid w:val="00E8003E"/>
    <w:rsid w:val="00E809E9"/>
    <w:rsid w:val="00E82F4F"/>
    <w:rsid w:val="00E83C5A"/>
    <w:rsid w:val="00E843D4"/>
    <w:rsid w:val="00E8552D"/>
    <w:rsid w:val="00E870BF"/>
    <w:rsid w:val="00E90391"/>
    <w:rsid w:val="00E90D0F"/>
    <w:rsid w:val="00E916CD"/>
    <w:rsid w:val="00E938CC"/>
    <w:rsid w:val="00E94B29"/>
    <w:rsid w:val="00E94EEF"/>
    <w:rsid w:val="00E95952"/>
    <w:rsid w:val="00EA05EC"/>
    <w:rsid w:val="00EA0B21"/>
    <w:rsid w:val="00EA0CF2"/>
    <w:rsid w:val="00EA10C9"/>
    <w:rsid w:val="00EA1524"/>
    <w:rsid w:val="00EA2A9E"/>
    <w:rsid w:val="00EA36D5"/>
    <w:rsid w:val="00EA3A2F"/>
    <w:rsid w:val="00EA43A6"/>
    <w:rsid w:val="00EA5EDA"/>
    <w:rsid w:val="00EA6908"/>
    <w:rsid w:val="00EB0A8E"/>
    <w:rsid w:val="00EB527F"/>
    <w:rsid w:val="00EB6635"/>
    <w:rsid w:val="00EB68B5"/>
    <w:rsid w:val="00EB6DF2"/>
    <w:rsid w:val="00EC0412"/>
    <w:rsid w:val="00EC1648"/>
    <w:rsid w:val="00EC190C"/>
    <w:rsid w:val="00EC2C2A"/>
    <w:rsid w:val="00EC31E6"/>
    <w:rsid w:val="00EC44D0"/>
    <w:rsid w:val="00EC4968"/>
    <w:rsid w:val="00EC5423"/>
    <w:rsid w:val="00EC7F6A"/>
    <w:rsid w:val="00ED2A78"/>
    <w:rsid w:val="00ED3214"/>
    <w:rsid w:val="00ED3C64"/>
    <w:rsid w:val="00ED3E03"/>
    <w:rsid w:val="00ED3F0E"/>
    <w:rsid w:val="00ED5007"/>
    <w:rsid w:val="00ED5649"/>
    <w:rsid w:val="00ED5864"/>
    <w:rsid w:val="00EE1251"/>
    <w:rsid w:val="00EE37B0"/>
    <w:rsid w:val="00EE3F81"/>
    <w:rsid w:val="00EE437A"/>
    <w:rsid w:val="00EE5501"/>
    <w:rsid w:val="00EE59DF"/>
    <w:rsid w:val="00EE5CB5"/>
    <w:rsid w:val="00EE7462"/>
    <w:rsid w:val="00EF0631"/>
    <w:rsid w:val="00EF081D"/>
    <w:rsid w:val="00EF08FB"/>
    <w:rsid w:val="00EF1DD2"/>
    <w:rsid w:val="00EF2F3A"/>
    <w:rsid w:val="00EF7069"/>
    <w:rsid w:val="00EF7CB6"/>
    <w:rsid w:val="00EF7E37"/>
    <w:rsid w:val="00F01A7E"/>
    <w:rsid w:val="00F028F0"/>
    <w:rsid w:val="00F02DB0"/>
    <w:rsid w:val="00F03448"/>
    <w:rsid w:val="00F04826"/>
    <w:rsid w:val="00F04EBC"/>
    <w:rsid w:val="00F0525B"/>
    <w:rsid w:val="00F05A81"/>
    <w:rsid w:val="00F061D6"/>
    <w:rsid w:val="00F064D3"/>
    <w:rsid w:val="00F066C0"/>
    <w:rsid w:val="00F06A05"/>
    <w:rsid w:val="00F0765C"/>
    <w:rsid w:val="00F103B6"/>
    <w:rsid w:val="00F11499"/>
    <w:rsid w:val="00F12BBA"/>
    <w:rsid w:val="00F16A20"/>
    <w:rsid w:val="00F204EE"/>
    <w:rsid w:val="00F249ED"/>
    <w:rsid w:val="00F2518F"/>
    <w:rsid w:val="00F270CB"/>
    <w:rsid w:val="00F30B5A"/>
    <w:rsid w:val="00F31AFE"/>
    <w:rsid w:val="00F31D9B"/>
    <w:rsid w:val="00F3202D"/>
    <w:rsid w:val="00F334F7"/>
    <w:rsid w:val="00F336DE"/>
    <w:rsid w:val="00F341A4"/>
    <w:rsid w:val="00F341CA"/>
    <w:rsid w:val="00F34B75"/>
    <w:rsid w:val="00F34C53"/>
    <w:rsid w:val="00F34DB9"/>
    <w:rsid w:val="00F35BD0"/>
    <w:rsid w:val="00F36514"/>
    <w:rsid w:val="00F36668"/>
    <w:rsid w:val="00F3671E"/>
    <w:rsid w:val="00F36EC0"/>
    <w:rsid w:val="00F37A2D"/>
    <w:rsid w:val="00F37B8C"/>
    <w:rsid w:val="00F40549"/>
    <w:rsid w:val="00F40ABA"/>
    <w:rsid w:val="00F4288B"/>
    <w:rsid w:val="00F42FE6"/>
    <w:rsid w:val="00F44546"/>
    <w:rsid w:val="00F44918"/>
    <w:rsid w:val="00F44F3A"/>
    <w:rsid w:val="00F4574A"/>
    <w:rsid w:val="00F45D60"/>
    <w:rsid w:val="00F467F3"/>
    <w:rsid w:val="00F47671"/>
    <w:rsid w:val="00F5132B"/>
    <w:rsid w:val="00F5180D"/>
    <w:rsid w:val="00F538CC"/>
    <w:rsid w:val="00F53EB0"/>
    <w:rsid w:val="00F54494"/>
    <w:rsid w:val="00F55D61"/>
    <w:rsid w:val="00F55E95"/>
    <w:rsid w:val="00F60147"/>
    <w:rsid w:val="00F62A9B"/>
    <w:rsid w:val="00F63424"/>
    <w:rsid w:val="00F657C8"/>
    <w:rsid w:val="00F67947"/>
    <w:rsid w:val="00F67B9D"/>
    <w:rsid w:val="00F71783"/>
    <w:rsid w:val="00F72E40"/>
    <w:rsid w:val="00F74337"/>
    <w:rsid w:val="00F74645"/>
    <w:rsid w:val="00F75120"/>
    <w:rsid w:val="00F7521F"/>
    <w:rsid w:val="00F7649A"/>
    <w:rsid w:val="00F829D8"/>
    <w:rsid w:val="00F83507"/>
    <w:rsid w:val="00F83B71"/>
    <w:rsid w:val="00F83C54"/>
    <w:rsid w:val="00F84598"/>
    <w:rsid w:val="00F84BE3"/>
    <w:rsid w:val="00F8539E"/>
    <w:rsid w:val="00F86202"/>
    <w:rsid w:val="00F87003"/>
    <w:rsid w:val="00F9074B"/>
    <w:rsid w:val="00F90B3C"/>
    <w:rsid w:val="00F90C3A"/>
    <w:rsid w:val="00F91AC0"/>
    <w:rsid w:val="00F92F8A"/>
    <w:rsid w:val="00F93F58"/>
    <w:rsid w:val="00F95F71"/>
    <w:rsid w:val="00F974A2"/>
    <w:rsid w:val="00FA53E6"/>
    <w:rsid w:val="00FA775A"/>
    <w:rsid w:val="00FA7AFF"/>
    <w:rsid w:val="00FA7DD9"/>
    <w:rsid w:val="00FB044E"/>
    <w:rsid w:val="00FB0749"/>
    <w:rsid w:val="00FB2B59"/>
    <w:rsid w:val="00FB40CC"/>
    <w:rsid w:val="00FB459F"/>
    <w:rsid w:val="00FB5525"/>
    <w:rsid w:val="00FB665C"/>
    <w:rsid w:val="00FC02B0"/>
    <w:rsid w:val="00FC1B54"/>
    <w:rsid w:val="00FC519C"/>
    <w:rsid w:val="00FC553A"/>
    <w:rsid w:val="00FC59E0"/>
    <w:rsid w:val="00FC60B4"/>
    <w:rsid w:val="00FC7777"/>
    <w:rsid w:val="00FD0DBE"/>
    <w:rsid w:val="00FD3186"/>
    <w:rsid w:val="00FD3CE8"/>
    <w:rsid w:val="00FD3D10"/>
    <w:rsid w:val="00FD48DC"/>
    <w:rsid w:val="00FD5082"/>
    <w:rsid w:val="00FD5BB9"/>
    <w:rsid w:val="00FD6435"/>
    <w:rsid w:val="00FD658A"/>
    <w:rsid w:val="00FD7DD0"/>
    <w:rsid w:val="00FE00C4"/>
    <w:rsid w:val="00FE1536"/>
    <w:rsid w:val="00FE3818"/>
    <w:rsid w:val="00FE562E"/>
    <w:rsid w:val="00FE5BDF"/>
    <w:rsid w:val="00FE7BAD"/>
    <w:rsid w:val="00FF076F"/>
    <w:rsid w:val="00FF1D82"/>
    <w:rsid w:val="00FF2465"/>
    <w:rsid w:val="00FF39C3"/>
    <w:rsid w:val="00FF3D18"/>
    <w:rsid w:val="00FF4472"/>
    <w:rsid w:val="00FF4A62"/>
    <w:rsid w:val="00FF7F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9C189"/>
  <w15:docId w15:val="{F71F9F57-CDDF-4D59-806E-95123D2A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5F59"/>
  </w:style>
  <w:style w:type="paragraph" w:styleId="Nadpis1">
    <w:name w:val="heading 1"/>
    <w:basedOn w:val="Normln"/>
    <w:next w:val="Normln"/>
    <w:link w:val="Nadpis1Char"/>
    <w:uiPriority w:val="9"/>
    <w:qFormat/>
    <w:rsid w:val="00E8003E"/>
    <w:pPr>
      <w:keepNext/>
      <w:keepLines/>
      <w:numPr>
        <w:numId w:val="9"/>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E8003E"/>
    <w:pPr>
      <w:keepNext/>
      <w:keepLines/>
      <w:numPr>
        <w:ilvl w:val="1"/>
        <w:numId w:val="9"/>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E8003E"/>
    <w:pPr>
      <w:keepNext/>
      <w:keepLines/>
      <w:numPr>
        <w:ilvl w:val="2"/>
        <w:numId w:val="9"/>
      </w:numPr>
      <w:spacing w:before="200" w:after="0"/>
      <w:ind w:left="72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E8003E"/>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E8003E"/>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E8003E"/>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8003E"/>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E8003E"/>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E8003E"/>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CA1DA5"/>
    <w:pPr>
      <w:ind w:left="720"/>
      <w:contextualSpacing/>
    </w:pPr>
  </w:style>
  <w:style w:type="table" w:styleId="Mkatabulky">
    <w:name w:val="Table Grid"/>
    <w:basedOn w:val="Normlntabulka"/>
    <w:uiPriority w:val="59"/>
    <w:rsid w:val="00CA1D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C5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064B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64B72"/>
    <w:rPr>
      <w:rFonts w:ascii="Tahoma" w:hAnsi="Tahoma" w:cs="Tahoma"/>
      <w:sz w:val="16"/>
      <w:szCs w:val="16"/>
    </w:rPr>
  </w:style>
  <w:style w:type="paragraph" w:styleId="Textpoznpodarou">
    <w:name w:val="footnote text"/>
    <w:basedOn w:val="Normln"/>
    <w:link w:val="TextpoznpodarouChar"/>
    <w:uiPriority w:val="99"/>
    <w:semiHidden/>
    <w:rsid w:val="00D4044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D40447"/>
    <w:rPr>
      <w:rFonts w:ascii="Times New Roman" w:eastAsia="Times New Roman" w:hAnsi="Times New Roman" w:cs="Times New Roman"/>
      <w:sz w:val="20"/>
      <w:szCs w:val="20"/>
      <w:lang w:eastAsia="cs-CZ"/>
    </w:rPr>
  </w:style>
  <w:style w:type="character" w:styleId="Znakapoznpodarou">
    <w:name w:val="footnote reference"/>
    <w:uiPriority w:val="99"/>
    <w:rsid w:val="00D40447"/>
    <w:rPr>
      <w:rFonts w:cs="Times New Roman"/>
      <w:vertAlign w:val="superscript"/>
    </w:rPr>
  </w:style>
  <w:style w:type="paragraph" w:styleId="Zhlav">
    <w:name w:val="header"/>
    <w:basedOn w:val="Normln"/>
    <w:link w:val="ZhlavChar"/>
    <w:uiPriority w:val="99"/>
    <w:unhideWhenUsed/>
    <w:rsid w:val="00DE1E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1EC5"/>
  </w:style>
  <w:style w:type="paragraph" w:styleId="Zpat">
    <w:name w:val="footer"/>
    <w:basedOn w:val="Normln"/>
    <w:link w:val="ZpatChar"/>
    <w:uiPriority w:val="99"/>
    <w:unhideWhenUsed/>
    <w:rsid w:val="00DE1EC5"/>
    <w:pPr>
      <w:tabs>
        <w:tab w:val="center" w:pos="4536"/>
        <w:tab w:val="right" w:pos="9072"/>
      </w:tabs>
      <w:spacing w:after="0" w:line="240" w:lineRule="auto"/>
    </w:pPr>
  </w:style>
  <w:style w:type="character" w:customStyle="1" w:styleId="ZpatChar">
    <w:name w:val="Zápatí Char"/>
    <w:basedOn w:val="Standardnpsmoodstavce"/>
    <w:link w:val="Zpat"/>
    <w:uiPriority w:val="99"/>
    <w:rsid w:val="00DE1EC5"/>
  </w:style>
  <w:style w:type="character" w:styleId="Hypertextovodkaz">
    <w:name w:val="Hyperlink"/>
    <w:basedOn w:val="Standardnpsmoodstavce"/>
    <w:uiPriority w:val="99"/>
    <w:unhideWhenUsed/>
    <w:rsid w:val="00C802D4"/>
    <w:rPr>
      <w:color w:val="0000FF" w:themeColor="hyperlink"/>
      <w:u w:val="single"/>
    </w:rPr>
  </w:style>
  <w:style w:type="character" w:customStyle="1" w:styleId="st1">
    <w:name w:val="st1"/>
    <w:basedOn w:val="Standardnpsmoodstavce"/>
    <w:rsid w:val="0025050D"/>
  </w:style>
  <w:style w:type="paragraph" w:customStyle="1" w:styleId="Bezmezer1">
    <w:name w:val="Bez mezer1"/>
    <w:uiPriority w:val="99"/>
    <w:qFormat/>
    <w:rsid w:val="00961C81"/>
    <w:pPr>
      <w:spacing w:after="0" w:line="240" w:lineRule="auto"/>
    </w:pPr>
    <w:rPr>
      <w:rFonts w:ascii="Calibri" w:eastAsia="Times New Roman" w:hAnsi="Calibri" w:cs="Times New Roman"/>
    </w:rPr>
  </w:style>
  <w:style w:type="paragraph" w:styleId="Zkladntext">
    <w:name w:val="Body Text"/>
    <w:basedOn w:val="Normln"/>
    <w:link w:val="ZkladntextChar"/>
    <w:uiPriority w:val="99"/>
    <w:rsid w:val="001A58BB"/>
    <w:pPr>
      <w:spacing w:after="240" w:line="240" w:lineRule="atLeast"/>
    </w:pPr>
    <w:rPr>
      <w:rFonts w:ascii="Georgia" w:eastAsia="Times New Roman" w:hAnsi="Georgia" w:cs="Times New Roman"/>
      <w:sz w:val="20"/>
      <w:szCs w:val="20"/>
      <w:lang w:val="en-GB"/>
    </w:rPr>
  </w:style>
  <w:style w:type="character" w:customStyle="1" w:styleId="ZkladntextChar">
    <w:name w:val="Základní text Char"/>
    <w:basedOn w:val="Standardnpsmoodstavce"/>
    <w:link w:val="Zkladntext"/>
    <w:uiPriority w:val="99"/>
    <w:rsid w:val="001A58BB"/>
    <w:rPr>
      <w:rFonts w:ascii="Georgia" w:eastAsia="Times New Roman" w:hAnsi="Georgia" w:cs="Times New Roman"/>
      <w:sz w:val="20"/>
      <w:szCs w:val="20"/>
      <w:lang w:val="en-GB"/>
    </w:rPr>
  </w:style>
  <w:style w:type="character" w:customStyle="1" w:styleId="Nadpis1Char">
    <w:name w:val="Nadpis 1 Char"/>
    <w:basedOn w:val="Standardnpsmoodstavce"/>
    <w:link w:val="Nadpis1"/>
    <w:uiPriority w:val="9"/>
    <w:rsid w:val="00E8003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E8003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E8003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E8003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E8003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E8003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E8003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E8003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E8003E"/>
    <w:rPr>
      <w:rFonts w:asciiTheme="majorHAnsi" w:eastAsiaTheme="majorEastAsia" w:hAnsiTheme="majorHAnsi" w:cstheme="majorBidi"/>
      <w:i/>
      <w:iCs/>
      <w:color w:val="404040" w:themeColor="text1" w:themeTint="BF"/>
      <w:sz w:val="20"/>
      <w:szCs w:val="20"/>
    </w:rPr>
  </w:style>
  <w:style w:type="paragraph" w:styleId="Nadpisobsahu">
    <w:name w:val="TOC Heading"/>
    <w:basedOn w:val="Nadpis1"/>
    <w:next w:val="Normln"/>
    <w:uiPriority w:val="39"/>
    <w:unhideWhenUsed/>
    <w:qFormat/>
    <w:rsid w:val="00C442A6"/>
    <w:pPr>
      <w:numPr>
        <w:numId w:val="0"/>
      </w:numPr>
      <w:outlineLvl w:val="9"/>
    </w:pPr>
    <w:rPr>
      <w:lang w:eastAsia="cs-CZ"/>
    </w:rPr>
  </w:style>
  <w:style w:type="paragraph" w:styleId="Obsah1">
    <w:name w:val="toc 1"/>
    <w:basedOn w:val="Normln"/>
    <w:next w:val="Normln"/>
    <w:autoRedefine/>
    <w:uiPriority w:val="39"/>
    <w:unhideWhenUsed/>
    <w:qFormat/>
    <w:rsid w:val="00C442A6"/>
    <w:pPr>
      <w:spacing w:after="100"/>
    </w:pPr>
  </w:style>
  <w:style w:type="paragraph" w:styleId="Obsah2">
    <w:name w:val="toc 2"/>
    <w:basedOn w:val="Normln"/>
    <w:next w:val="Normln"/>
    <w:autoRedefine/>
    <w:uiPriority w:val="39"/>
    <w:unhideWhenUsed/>
    <w:qFormat/>
    <w:rsid w:val="00C442A6"/>
    <w:pPr>
      <w:spacing w:after="100"/>
      <w:ind w:left="220"/>
    </w:pPr>
  </w:style>
  <w:style w:type="paragraph" w:styleId="Obsah3">
    <w:name w:val="toc 3"/>
    <w:basedOn w:val="Normln"/>
    <w:next w:val="Normln"/>
    <w:autoRedefine/>
    <w:uiPriority w:val="39"/>
    <w:unhideWhenUsed/>
    <w:qFormat/>
    <w:rsid w:val="000C3557"/>
    <w:pPr>
      <w:spacing w:after="100"/>
      <w:ind w:left="440"/>
    </w:pPr>
    <w:rPr>
      <w:rFonts w:eastAsiaTheme="minorEastAsia"/>
      <w:lang w:eastAsia="cs-CZ"/>
    </w:rPr>
  </w:style>
  <w:style w:type="paragraph" w:styleId="Bezmezer">
    <w:name w:val="No Spacing"/>
    <w:link w:val="BezmezerChar"/>
    <w:uiPriority w:val="1"/>
    <w:qFormat/>
    <w:rsid w:val="000C3557"/>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0C3557"/>
    <w:rPr>
      <w:rFonts w:eastAsiaTheme="minorEastAsia"/>
      <w:lang w:eastAsia="cs-CZ"/>
    </w:rPr>
  </w:style>
  <w:style w:type="character" w:styleId="Odkaznakoment">
    <w:name w:val="annotation reference"/>
    <w:basedOn w:val="Standardnpsmoodstavce"/>
    <w:uiPriority w:val="99"/>
    <w:semiHidden/>
    <w:unhideWhenUsed/>
    <w:rsid w:val="00996A65"/>
    <w:rPr>
      <w:sz w:val="16"/>
      <w:szCs w:val="16"/>
    </w:rPr>
  </w:style>
  <w:style w:type="paragraph" w:styleId="Textkomente">
    <w:name w:val="annotation text"/>
    <w:basedOn w:val="Normln"/>
    <w:link w:val="TextkomenteChar"/>
    <w:uiPriority w:val="99"/>
    <w:semiHidden/>
    <w:unhideWhenUsed/>
    <w:rsid w:val="00996A65"/>
    <w:pPr>
      <w:spacing w:line="240" w:lineRule="auto"/>
    </w:pPr>
    <w:rPr>
      <w:sz w:val="20"/>
      <w:szCs w:val="20"/>
    </w:rPr>
  </w:style>
  <w:style w:type="character" w:customStyle="1" w:styleId="TextkomenteChar">
    <w:name w:val="Text komentáře Char"/>
    <w:basedOn w:val="Standardnpsmoodstavce"/>
    <w:link w:val="Textkomente"/>
    <w:uiPriority w:val="99"/>
    <w:semiHidden/>
    <w:rsid w:val="00996A65"/>
    <w:rPr>
      <w:sz w:val="20"/>
      <w:szCs w:val="20"/>
    </w:rPr>
  </w:style>
  <w:style w:type="paragraph" w:styleId="Pedmtkomente">
    <w:name w:val="annotation subject"/>
    <w:basedOn w:val="Textkomente"/>
    <w:next w:val="Textkomente"/>
    <w:link w:val="PedmtkomenteChar"/>
    <w:uiPriority w:val="99"/>
    <w:semiHidden/>
    <w:unhideWhenUsed/>
    <w:rsid w:val="00996A65"/>
    <w:rPr>
      <w:b/>
      <w:bCs/>
    </w:rPr>
  </w:style>
  <w:style w:type="character" w:customStyle="1" w:styleId="PedmtkomenteChar">
    <w:name w:val="Předmět komentáře Char"/>
    <w:basedOn w:val="TextkomenteChar"/>
    <w:link w:val="Pedmtkomente"/>
    <w:uiPriority w:val="99"/>
    <w:semiHidden/>
    <w:rsid w:val="00996A65"/>
    <w:rPr>
      <w:b/>
      <w:bCs/>
      <w:sz w:val="20"/>
      <w:szCs w:val="20"/>
    </w:rPr>
  </w:style>
  <w:style w:type="paragraph" w:styleId="Revize">
    <w:name w:val="Revision"/>
    <w:hidden/>
    <w:uiPriority w:val="99"/>
    <w:semiHidden/>
    <w:rsid w:val="00647075"/>
    <w:pPr>
      <w:spacing w:after="0" w:line="240" w:lineRule="auto"/>
    </w:pPr>
  </w:style>
  <w:style w:type="table" w:customStyle="1" w:styleId="Tabulkasmkou4zvraznn51">
    <w:name w:val="Tabulka s mřížkou 4 – zvýraznění 51"/>
    <w:basedOn w:val="Normlntabulka"/>
    <w:uiPriority w:val="49"/>
    <w:rsid w:val="005E310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68520">
      <w:bodyDiv w:val="1"/>
      <w:marLeft w:val="0"/>
      <w:marRight w:val="0"/>
      <w:marTop w:val="0"/>
      <w:marBottom w:val="0"/>
      <w:divBdr>
        <w:top w:val="none" w:sz="0" w:space="0" w:color="auto"/>
        <w:left w:val="none" w:sz="0" w:space="0" w:color="auto"/>
        <w:bottom w:val="none" w:sz="0" w:space="0" w:color="auto"/>
        <w:right w:val="none" w:sz="0" w:space="0" w:color="auto"/>
      </w:divBdr>
    </w:div>
    <w:div w:id="182474260">
      <w:bodyDiv w:val="1"/>
      <w:marLeft w:val="0"/>
      <w:marRight w:val="0"/>
      <w:marTop w:val="0"/>
      <w:marBottom w:val="0"/>
      <w:divBdr>
        <w:top w:val="none" w:sz="0" w:space="0" w:color="auto"/>
        <w:left w:val="none" w:sz="0" w:space="0" w:color="auto"/>
        <w:bottom w:val="none" w:sz="0" w:space="0" w:color="auto"/>
        <w:right w:val="none" w:sz="0" w:space="0" w:color="auto"/>
      </w:divBdr>
    </w:div>
    <w:div w:id="251209908">
      <w:bodyDiv w:val="1"/>
      <w:marLeft w:val="0"/>
      <w:marRight w:val="0"/>
      <w:marTop w:val="0"/>
      <w:marBottom w:val="0"/>
      <w:divBdr>
        <w:top w:val="none" w:sz="0" w:space="0" w:color="auto"/>
        <w:left w:val="none" w:sz="0" w:space="0" w:color="auto"/>
        <w:bottom w:val="none" w:sz="0" w:space="0" w:color="auto"/>
        <w:right w:val="none" w:sz="0" w:space="0" w:color="auto"/>
      </w:divBdr>
    </w:div>
    <w:div w:id="353649471">
      <w:bodyDiv w:val="1"/>
      <w:marLeft w:val="0"/>
      <w:marRight w:val="0"/>
      <w:marTop w:val="0"/>
      <w:marBottom w:val="1500"/>
      <w:divBdr>
        <w:top w:val="none" w:sz="0" w:space="0" w:color="auto"/>
        <w:left w:val="none" w:sz="0" w:space="0" w:color="auto"/>
        <w:bottom w:val="none" w:sz="0" w:space="0" w:color="auto"/>
        <w:right w:val="none" w:sz="0" w:space="0" w:color="auto"/>
      </w:divBdr>
      <w:divsChild>
        <w:div w:id="1797025777">
          <w:marLeft w:val="0"/>
          <w:marRight w:val="0"/>
          <w:marTop w:val="0"/>
          <w:marBottom w:val="0"/>
          <w:divBdr>
            <w:top w:val="none" w:sz="0" w:space="0" w:color="auto"/>
            <w:left w:val="none" w:sz="0" w:space="0" w:color="auto"/>
            <w:bottom w:val="none" w:sz="0" w:space="0" w:color="auto"/>
            <w:right w:val="none" w:sz="0" w:space="0" w:color="auto"/>
          </w:divBdr>
          <w:divsChild>
            <w:div w:id="2124885058">
              <w:marLeft w:val="0"/>
              <w:marRight w:val="0"/>
              <w:marTop w:val="0"/>
              <w:marBottom w:val="750"/>
              <w:divBdr>
                <w:top w:val="none" w:sz="0" w:space="0" w:color="auto"/>
                <w:left w:val="none" w:sz="0" w:space="0" w:color="auto"/>
                <w:bottom w:val="none" w:sz="0" w:space="0" w:color="auto"/>
                <w:right w:val="none" w:sz="0" w:space="0" w:color="auto"/>
              </w:divBdr>
              <w:divsChild>
                <w:div w:id="1363559285">
                  <w:marLeft w:val="0"/>
                  <w:marRight w:val="0"/>
                  <w:marTop w:val="0"/>
                  <w:marBottom w:val="0"/>
                  <w:divBdr>
                    <w:top w:val="none" w:sz="0" w:space="0" w:color="auto"/>
                    <w:left w:val="none" w:sz="0" w:space="0" w:color="auto"/>
                    <w:bottom w:val="none" w:sz="0" w:space="0" w:color="auto"/>
                    <w:right w:val="none" w:sz="0" w:space="0" w:color="auto"/>
                  </w:divBdr>
                  <w:divsChild>
                    <w:div w:id="123089352">
                      <w:marLeft w:val="0"/>
                      <w:marRight w:val="0"/>
                      <w:marTop w:val="0"/>
                      <w:marBottom w:val="0"/>
                      <w:divBdr>
                        <w:top w:val="none" w:sz="0" w:space="0" w:color="auto"/>
                        <w:left w:val="none" w:sz="0" w:space="0" w:color="auto"/>
                        <w:bottom w:val="none" w:sz="0" w:space="0" w:color="auto"/>
                        <w:right w:val="none" w:sz="0" w:space="0" w:color="auto"/>
                      </w:divBdr>
                      <w:divsChild>
                        <w:div w:id="424693872">
                          <w:marLeft w:val="0"/>
                          <w:marRight w:val="0"/>
                          <w:marTop w:val="0"/>
                          <w:marBottom w:val="0"/>
                          <w:divBdr>
                            <w:top w:val="none" w:sz="0" w:space="0" w:color="auto"/>
                            <w:left w:val="none" w:sz="0" w:space="0" w:color="auto"/>
                            <w:bottom w:val="none" w:sz="0" w:space="0" w:color="auto"/>
                            <w:right w:val="none" w:sz="0" w:space="0" w:color="auto"/>
                          </w:divBdr>
                          <w:divsChild>
                            <w:div w:id="836268441">
                              <w:marLeft w:val="0"/>
                              <w:marRight w:val="0"/>
                              <w:marTop w:val="0"/>
                              <w:marBottom w:val="0"/>
                              <w:divBdr>
                                <w:top w:val="none" w:sz="0" w:space="0" w:color="auto"/>
                                <w:left w:val="none" w:sz="0" w:space="0" w:color="auto"/>
                                <w:bottom w:val="none" w:sz="0" w:space="0" w:color="auto"/>
                                <w:right w:val="none" w:sz="0" w:space="0" w:color="auto"/>
                              </w:divBdr>
                              <w:divsChild>
                                <w:div w:id="902450763">
                                  <w:marLeft w:val="0"/>
                                  <w:marRight w:val="0"/>
                                  <w:marTop w:val="0"/>
                                  <w:marBottom w:val="0"/>
                                  <w:divBdr>
                                    <w:top w:val="none" w:sz="0" w:space="0" w:color="auto"/>
                                    <w:left w:val="none" w:sz="0" w:space="0" w:color="auto"/>
                                    <w:bottom w:val="none" w:sz="0" w:space="0" w:color="auto"/>
                                    <w:right w:val="none" w:sz="0" w:space="0" w:color="auto"/>
                                  </w:divBdr>
                                  <w:divsChild>
                                    <w:div w:id="1094941195">
                                      <w:marLeft w:val="0"/>
                                      <w:marRight w:val="0"/>
                                      <w:marTop w:val="0"/>
                                      <w:marBottom w:val="0"/>
                                      <w:divBdr>
                                        <w:top w:val="none" w:sz="0" w:space="0" w:color="auto"/>
                                        <w:left w:val="none" w:sz="0" w:space="0" w:color="auto"/>
                                        <w:bottom w:val="none" w:sz="0" w:space="0" w:color="auto"/>
                                        <w:right w:val="none" w:sz="0" w:space="0" w:color="auto"/>
                                      </w:divBdr>
                                      <w:divsChild>
                                        <w:div w:id="902375909">
                                          <w:marLeft w:val="0"/>
                                          <w:marRight w:val="0"/>
                                          <w:marTop w:val="0"/>
                                          <w:marBottom w:val="0"/>
                                          <w:divBdr>
                                            <w:top w:val="none" w:sz="0" w:space="0" w:color="auto"/>
                                            <w:left w:val="none" w:sz="0" w:space="0" w:color="auto"/>
                                            <w:bottom w:val="none" w:sz="0" w:space="0" w:color="auto"/>
                                            <w:right w:val="none" w:sz="0" w:space="0" w:color="auto"/>
                                          </w:divBdr>
                                          <w:divsChild>
                                            <w:div w:id="1643853279">
                                              <w:marLeft w:val="0"/>
                                              <w:marRight w:val="0"/>
                                              <w:marTop w:val="0"/>
                                              <w:marBottom w:val="0"/>
                                              <w:divBdr>
                                                <w:top w:val="none" w:sz="0" w:space="0" w:color="auto"/>
                                                <w:left w:val="none" w:sz="0" w:space="0" w:color="auto"/>
                                                <w:bottom w:val="none" w:sz="0" w:space="0" w:color="auto"/>
                                                <w:right w:val="none" w:sz="0" w:space="0" w:color="auto"/>
                                              </w:divBdr>
                                              <w:divsChild>
                                                <w:div w:id="1597055284">
                                                  <w:marLeft w:val="0"/>
                                                  <w:marRight w:val="0"/>
                                                  <w:marTop w:val="0"/>
                                                  <w:marBottom w:val="0"/>
                                                  <w:divBdr>
                                                    <w:top w:val="none" w:sz="0" w:space="0" w:color="auto"/>
                                                    <w:left w:val="none" w:sz="0" w:space="0" w:color="auto"/>
                                                    <w:bottom w:val="none" w:sz="0" w:space="0" w:color="auto"/>
                                                    <w:right w:val="none" w:sz="0" w:space="0" w:color="auto"/>
                                                  </w:divBdr>
                                                  <w:divsChild>
                                                    <w:div w:id="35103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90411490">
      <w:bodyDiv w:val="1"/>
      <w:marLeft w:val="0"/>
      <w:marRight w:val="0"/>
      <w:marTop w:val="0"/>
      <w:marBottom w:val="0"/>
      <w:divBdr>
        <w:top w:val="none" w:sz="0" w:space="0" w:color="auto"/>
        <w:left w:val="none" w:sz="0" w:space="0" w:color="auto"/>
        <w:bottom w:val="none" w:sz="0" w:space="0" w:color="auto"/>
        <w:right w:val="none" w:sz="0" w:space="0" w:color="auto"/>
      </w:divBdr>
    </w:div>
    <w:div w:id="900554540">
      <w:bodyDiv w:val="1"/>
      <w:marLeft w:val="0"/>
      <w:marRight w:val="0"/>
      <w:marTop w:val="0"/>
      <w:marBottom w:val="0"/>
      <w:divBdr>
        <w:top w:val="none" w:sz="0" w:space="0" w:color="auto"/>
        <w:left w:val="none" w:sz="0" w:space="0" w:color="auto"/>
        <w:bottom w:val="none" w:sz="0" w:space="0" w:color="auto"/>
        <w:right w:val="none" w:sz="0" w:space="0" w:color="auto"/>
      </w:divBdr>
    </w:div>
    <w:div w:id="1052801646">
      <w:bodyDiv w:val="1"/>
      <w:marLeft w:val="0"/>
      <w:marRight w:val="0"/>
      <w:marTop w:val="0"/>
      <w:marBottom w:val="0"/>
      <w:divBdr>
        <w:top w:val="none" w:sz="0" w:space="0" w:color="auto"/>
        <w:left w:val="none" w:sz="0" w:space="0" w:color="auto"/>
        <w:bottom w:val="none" w:sz="0" w:space="0" w:color="auto"/>
        <w:right w:val="none" w:sz="0" w:space="0" w:color="auto"/>
      </w:divBdr>
    </w:div>
    <w:div w:id="1104106983">
      <w:bodyDiv w:val="1"/>
      <w:marLeft w:val="0"/>
      <w:marRight w:val="0"/>
      <w:marTop w:val="0"/>
      <w:marBottom w:val="0"/>
      <w:divBdr>
        <w:top w:val="none" w:sz="0" w:space="0" w:color="auto"/>
        <w:left w:val="none" w:sz="0" w:space="0" w:color="auto"/>
        <w:bottom w:val="none" w:sz="0" w:space="0" w:color="auto"/>
        <w:right w:val="none" w:sz="0" w:space="0" w:color="auto"/>
      </w:divBdr>
    </w:div>
    <w:div w:id="1147555564">
      <w:bodyDiv w:val="1"/>
      <w:marLeft w:val="0"/>
      <w:marRight w:val="0"/>
      <w:marTop w:val="0"/>
      <w:marBottom w:val="0"/>
      <w:divBdr>
        <w:top w:val="none" w:sz="0" w:space="0" w:color="auto"/>
        <w:left w:val="none" w:sz="0" w:space="0" w:color="auto"/>
        <w:bottom w:val="none" w:sz="0" w:space="0" w:color="auto"/>
        <w:right w:val="none" w:sz="0" w:space="0" w:color="auto"/>
      </w:divBdr>
    </w:div>
    <w:div w:id="1378773449">
      <w:bodyDiv w:val="1"/>
      <w:marLeft w:val="0"/>
      <w:marRight w:val="0"/>
      <w:marTop w:val="0"/>
      <w:marBottom w:val="0"/>
      <w:divBdr>
        <w:top w:val="none" w:sz="0" w:space="0" w:color="auto"/>
        <w:left w:val="none" w:sz="0" w:space="0" w:color="auto"/>
        <w:bottom w:val="none" w:sz="0" w:space="0" w:color="auto"/>
        <w:right w:val="none" w:sz="0" w:space="0" w:color="auto"/>
      </w:divBdr>
    </w:div>
    <w:div w:id="1393190482">
      <w:bodyDiv w:val="1"/>
      <w:marLeft w:val="0"/>
      <w:marRight w:val="0"/>
      <w:marTop w:val="0"/>
      <w:marBottom w:val="0"/>
      <w:divBdr>
        <w:top w:val="none" w:sz="0" w:space="0" w:color="auto"/>
        <w:left w:val="none" w:sz="0" w:space="0" w:color="auto"/>
        <w:bottom w:val="none" w:sz="0" w:space="0" w:color="auto"/>
        <w:right w:val="none" w:sz="0" w:space="0" w:color="auto"/>
      </w:divBdr>
    </w:div>
    <w:div w:id="1454523010">
      <w:bodyDiv w:val="1"/>
      <w:marLeft w:val="0"/>
      <w:marRight w:val="0"/>
      <w:marTop w:val="0"/>
      <w:marBottom w:val="0"/>
      <w:divBdr>
        <w:top w:val="none" w:sz="0" w:space="0" w:color="auto"/>
        <w:left w:val="none" w:sz="0" w:space="0" w:color="auto"/>
        <w:bottom w:val="none" w:sz="0" w:space="0" w:color="auto"/>
        <w:right w:val="none" w:sz="0" w:space="0" w:color="auto"/>
      </w:divBdr>
    </w:div>
    <w:div w:id="188016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www.msmt.cz/vyzkum-a-vyvoj-2/seznam-vyzkumnych-organizaci"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7F7E0-84EE-4C7A-842A-E8D2625FA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12</Pages>
  <Words>3518</Words>
  <Characters>20763</Characters>
  <Application>Microsoft Office Word</Application>
  <DocSecurity>0</DocSecurity>
  <Lines>173</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MV ČR</Company>
  <LinksUpToDate>false</LinksUpToDate>
  <CharactersWithSpaces>24233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MVCR</dc:creator>
  <cp:lastModifiedBy>BRYCHTA Ondřej, Mgr.</cp:lastModifiedBy>
  <cp:revision>517</cp:revision>
  <cp:lastPrinted>2019-03-27T07:50:00Z</cp:lastPrinted>
  <dcterms:created xsi:type="dcterms:W3CDTF">2019-04-03T09:52:00Z</dcterms:created>
  <dcterms:modified xsi:type="dcterms:W3CDTF">2019-06-20T09:31:00Z</dcterms:modified>
</cp:coreProperties>
</file>